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30EC46" w14:textId="77777777" w:rsidR="005552E2" w:rsidRDefault="005552E2">
      <w:pPr>
        <w:pStyle w:val="Heading4"/>
        <w:keepLines/>
        <w:numPr>
          <w:ilvl w:val="0"/>
          <w:numId w:val="0"/>
        </w:numPr>
      </w:pPr>
    </w:p>
    <w:p w14:paraId="55E50A80" w14:textId="74A417AD" w:rsidR="005552E2" w:rsidRDefault="005552E2">
      <w:pPr>
        <w:pStyle w:val="Heading1"/>
        <w:keepLines/>
        <w:numPr>
          <w:ilvl w:val="0"/>
          <w:numId w:val="0"/>
        </w:numPr>
        <w:rPr>
          <w:i/>
          <w:sz w:val="40"/>
        </w:rPr>
      </w:pPr>
      <w:r>
        <w:rPr>
          <w:i/>
          <w:sz w:val="40"/>
        </w:rPr>
        <w:t xml:space="preserve">STCP 11-1 Issue </w:t>
      </w:r>
      <w:r w:rsidR="006574DF">
        <w:rPr>
          <w:i/>
          <w:sz w:val="40"/>
        </w:rPr>
        <w:t>0</w:t>
      </w:r>
      <w:r w:rsidR="009C050B">
        <w:rPr>
          <w:i/>
          <w:sz w:val="40"/>
        </w:rPr>
        <w:t>1</w:t>
      </w:r>
      <w:r w:rsidR="00FC13BE">
        <w:rPr>
          <w:i/>
          <w:sz w:val="40"/>
        </w:rPr>
        <w:t>1</w:t>
      </w:r>
      <w:r w:rsidR="006574DF">
        <w:rPr>
          <w:i/>
          <w:sz w:val="40"/>
        </w:rPr>
        <w:t xml:space="preserve"> </w:t>
      </w:r>
      <w:r>
        <w:rPr>
          <w:i/>
          <w:sz w:val="40"/>
        </w:rPr>
        <w:t>Outage Planning</w:t>
      </w:r>
    </w:p>
    <w:p w14:paraId="7F8F7F53" w14:textId="5A2BE8CE" w:rsidR="007D67EE" w:rsidRPr="003E4C02" w:rsidRDefault="005552E2" w:rsidP="007D67EE">
      <w:pPr>
        <w:keepNext/>
        <w:keepLines/>
      </w:pPr>
      <w:r>
        <w:rPr>
          <w:b/>
          <w:i/>
          <w:sz w:val="28"/>
        </w:rPr>
        <w:t>STC Procedure Document Authorisation</w:t>
      </w:r>
    </w:p>
    <w:p w14:paraId="05A05F3B" w14:textId="77777777" w:rsidR="007D67EE" w:rsidRDefault="007D67EE">
      <w:pPr>
        <w:pStyle w:val="Header"/>
        <w:keepNext/>
        <w:keepLines/>
        <w:tabs>
          <w:tab w:val="clear" w:pos="4153"/>
          <w:tab w:val="clear" w:pos="8306"/>
        </w:tabs>
      </w:pPr>
    </w:p>
    <w:tbl>
      <w:tblPr>
        <w:tblW w:w="8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5552E2" w14:paraId="7803050F" w14:textId="77777777" w:rsidTr="0000322E">
        <w:trPr>
          <w:cantSplit/>
          <w:jc w:val="center"/>
        </w:trPr>
        <w:tc>
          <w:tcPr>
            <w:tcW w:w="2552" w:type="dxa"/>
            <w:vAlign w:val="center"/>
          </w:tcPr>
          <w:p w14:paraId="16B2DC3A" w14:textId="77777777" w:rsidR="005552E2" w:rsidRDefault="00230841">
            <w:pPr>
              <w:keepNext/>
              <w:keepLines/>
              <w:spacing w:before="60" w:after="60"/>
              <w:ind w:left="-346" w:firstLine="346"/>
              <w:rPr>
                <w:b/>
                <w:color w:val="000000"/>
                <w:sz w:val="22"/>
              </w:rPr>
            </w:pPr>
            <w:r>
              <w:rPr>
                <w:b/>
                <w:color w:val="000000"/>
                <w:sz w:val="22"/>
              </w:rPr>
              <w:t>Party</w:t>
            </w:r>
          </w:p>
        </w:tc>
        <w:tc>
          <w:tcPr>
            <w:tcW w:w="2268" w:type="dxa"/>
            <w:vAlign w:val="center"/>
          </w:tcPr>
          <w:p w14:paraId="66B75EDB" w14:textId="77777777" w:rsidR="005552E2" w:rsidRDefault="005552E2">
            <w:pPr>
              <w:keepNext/>
              <w:keepLines/>
              <w:spacing w:before="60" w:after="60"/>
              <w:jc w:val="center"/>
              <w:rPr>
                <w:b/>
                <w:color w:val="000000"/>
                <w:sz w:val="22"/>
              </w:rPr>
            </w:pPr>
            <w:r>
              <w:rPr>
                <w:b/>
                <w:color w:val="000000"/>
                <w:sz w:val="22"/>
              </w:rPr>
              <w:t>Name of Party Representative</w:t>
            </w:r>
          </w:p>
        </w:tc>
        <w:tc>
          <w:tcPr>
            <w:tcW w:w="2410" w:type="dxa"/>
            <w:vAlign w:val="center"/>
          </w:tcPr>
          <w:p w14:paraId="23BEE3D5" w14:textId="77777777" w:rsidR="005552E2" w:rsidRDefault="005552E2">
            <w:pPr>
              <w:keepNext/>
              <w:keepLines/>
              <w:spacing w:before="60" w:after="60"/>
              <w:jc w:val="center"/>
              <w:rPr>
                <w:b/>
                <w:color w:val="000000"/>
                <w:sz w:val="22"/>
              </w:rPr>
            </w:pPr>
            <w:r>
              <w:rPr>
                <w:b/>
                <w:color w:val="000000"/>
                <w:sz w:val="22"/>
              </w:rPr>
              <w:t xml:space="preserve">Signature </w:t>
            </w:r>
          </w:p>
        </w:tc>
        <w:tc>
          <w:tcPr>
            <w:tcW w:w="1418" w:type="dxa"/>
            <w:vAlign w:val="center"/>
          </w:tcPr>
          <w:p w14:paraId="6D3727E9" w14:textId="77777777" w:rsidR="005552E2" w:rsidRDefault="005552E2">
            <w:pPr>
              <w:keepNext/>
              <w:keepLines/>
              <w:spacing w:before="60" w:after="60"/>
              <w:jc w:val="center"/>
              <w:rPr>
                <w:b/>
                <w:color w:val="000000"/>
                <w:sz w:val="22"/>
              </w:rPr>
            </w:pPr>
            <w:r>
              <w:rPr>
                <w:b/>
                <w:color w:val="000000"/>
                <w:sz w:val="22"/>
              </w:rPr>
              <w:t>Date</w:t>
            </w:r>
          </w:p>
        </w:tc>
      </w:tr>
      <w:tr w:rsidR="007052AA" w14:paraId="5F33276D" w14:textId="77777777" w:rsidTr="0000322E">
        <w:trPr>
          <w:cantSplit/>
          <w:jc w:val="center"/>
        </w:trPr>
        <w:tc>
          <w:tcPr>
            <w:tcW w:w="2552" w:type="dxa"/>
            <w:vAlign w:val="center"/>
          </w:tcPr>
          <w:p w14:paraId="26E6148D" w14:textId="2C817CF2" w:rsidR="007052AA" w:rsidRDefault="00196BF6">
            <w:pPr>
              <w:keepNext/>
              <w:keepLines/>
              <w:spacing w:before="60" w:after="60"/>
              <w:ind w:right="459"/>
              <w:rPr>
                <w:color w:val="000000"/>
                <w:sz w:val="22"/>
              </w:rPr>
            </w:pPr>
            <w:r>
              <w:rPr>
                <w:color w:val="000000"/>
                <w:sz w:val="22"/>
              </w:rPr>
              <w:t>The Company</w:t>
            </w:r>
          </w:p>
        </w:tc>
        <w:tc>
          <w:tcPr>
            <w:tcW w:w="2268" w:type="dxa"/>
          </w:tcPr>
          <w:p w14:paraId="63AF21B0" w14:textId="77777777" w:rsidR="007052AA" w:rsidRDefault="007052AA">
            <w:pPr>
              <w:keepNext/>
              <w:keepLines/>
              <w:spacing w:before="60" w:after="60"/>
              <w:rPr>
                <w:color w:val="000000"/>
                <w:sz w:val="22"/>
              </w:rPr>
            </w:pPr>
          </w:p>
        </w:tc>
        <w:tc>
          <w:tcPr>
            <w:tcW w:w="2410" w:type="dxa"/>
          </w:tcPr>
          <w:p w14:paraId="50AC4D2E" w14:textId="77777777" w:rsidR="007052AA" w:rsidRDefault="007052AA">
            <w:pPr>
              <w:keepNext/>
              <w:keepLines/>
              <w:spacing w:before="60" w:after="60"/>
              <w:rPr>
                <w:color w:val="000000"/>
                <w:sz w:val="22"/>
              </w:rPr>
            </w:pPr>
          </w:p>
        </w:tc>
        <w:tc>
          <w:tcPr>
            <w:tcW w:w="1418" w:type="dxa"/>
          </w:tcPr>
          <w:p w14:paraId="7D19BB4B" w14:textId="77777777" w:rsidR="007052AA" w:rsidRDefault="007052AA">
            <w:pPr>
              <w:keepNext/>
              <w:keepLines/>
              <w:spacing w:before="60" w:after="60"/>
              <w:rPr>
                <w:color w:val="000000"/>
                <w:sz w:val="22"/>
              </w:rPr>
            </w:pPr>
          </w:p>
        </w:tc>
      </w:tr>
      <w:tr w:rsidR="005552E2" w14:paraId="0AC70CBE" w14:textId="77777777" w:rsidTr="0000322E">
        <w:trPr>
          <w:cantSplit/>
          <w:jc w:val="center"/>
        </w:trPr>
        <w:tc>
          <w:tcPr>
            <w:tcW w:w="2552" w:type="dxa"/>
            <w:vAlign w:val="center"/>
          </w:tcPr>
          <w:p w14:paraId="487C721D" w14:textId="77777777" w:rsidR="005552E2" w:rsidRDefault="005552E2">
            <w:pPr>
              <w:keepNext/>
              <w:keepLines/>
              <w:spacing w:before="60" w:after="60"/>
              <w:ind w:right="459"/>
              <w:rPr>
                <w:color w:val="000000"/>
                <w:sz w:val="22"/>
              </w:rPr>
            </w:pPr>
            <w:r>
              <w:rPr>
                <w:color w:val="000000"/>
                <w:sz w:val="22"/>
              </w:rPr>
              <w:t xml:space="preserve">National Grid Electricity </w:t>
            </w:r>
            <w:proofErr w:type="gramStart"/>
            <w:r>
              <w:rPr>
                <w:color w:val="000000"/>
                <w:sz w:val="22"/>
              </w:rPr>
              <w:t>Transmission  plc</w:t>
            </w:r>
            <w:proofErr w:type="gramEnd"/>
          </w:p>
        </w:tc>
        <w:tc>
          <w:tcPr>
            <w:tcW w:w="2268" w:type="dxa"/>
          </w:tcPr>
          <w:p w14:paraId="6932A37D" w14:textId="77777777" w:rsidR="005552E2" w:rsidRDefault="005552E2">
            <w:pPr>
              <w:keepNext/>
              <w:keepLines/>
              <w:spacing w:before="60" w:after="60"/>
              <w:rPr>
                <w:color w:val="000000"/>
                <w:sz w:val="22"/>
              </w:rPr>
            </w:pPr>
          </w:p>
        </w:tc>
        <w:tc>
          <w:tcPr>
            <w:tcW w:w="2410" w:type="dxa"/>
          </w:tcPr>
          <w:p w14:paraId="56B6F443" w14:textId="77777777" w:rsidR="005552E2" w:rsidRDefault="005552E2">
            <w:pPr>
              <w:keepNext/>
              <w:keepLines/>
              <w:spacing w:before="60" w:after="60"/>
              <w:rPr>
                <w:color w:val="000000"/>
                <w:sz w:val="22"/>
              </w:rPr>
            </w:pPr>
          </w:p>
        </w:tc>
        <w:tc>
          <w:tcPr>
            <w:tcW w:w="1418" w:type="dxa"/>
          </w:tcPr>
          <w:p w14:paraId="43C57FDD" w14:textId="77777777" w:rsidR="005552E2" w:rsidRDefault="005552E2">
            <w:pPr>
              <w:keepNext/>
              <w:keepLines/>
              <w:spacing w:before="60" w:after="60"/>
              <w:rPr>
                <w:color w:val="000000"/>
                <w:sz w:val="22"/>
              </w:rPr>
            </w:pPr>
          </w:p>
        </w:tc>
      </w:tr>
      <w:tr w:rsidR="005552E2" w14:paraId="52A963AB" w14:textId="77777777" w:rsidTr="0000322E">
        <w:trPr>
          <w:cantSplit/>
          <w:trHeight w:val="688"/>
          <w:jc w:val="center"/>
        </w:trPr>
        <w:tc>
          <w:tcPr>
            <w:tcW w:w="2552" w:type="dxa"/>
            <w:vAlign w:val="center"/>
          </w:tcPr>
          <w:p w14:paraId="11408521" w14:textId="3C955202" w:rsidR="005552E2" w:rsidRDefault="005552E2">
            <w:pPr>
              <w:keepNext/>
              <w:keepLines/>
              <w:spacing w:before="60" w:after="60"/>
              <w:rPr>
                <w:color w:val="000000"/>
                <w:sz w:val="22"/>
              </w:rPr>
            </w:pPr>
            <w:r>
              <w:rPr>
                <w:color w:val="000000"/>
                <w:sz w:val="22"/>
              </w:rPr>
              <w:t xml:space="preserve">SP Transmission </w:t>
            </w:r>
            <w:r w:rsidR="008B2782">
              <w:rPr>
                <w:color w:val="000000"/>
                <w:sz w:val="22"/>
              </w:rPr>
              <w:t>plc</w:t>
            </w:r>
          </w:p>
        </w:tc>
        <w:tc>
          <w:tcPr>
            <w:tcW w:w="2268" w:type="dxa"/>
          </w:tcPr>
          <w:p w14:paraId="73400DFD" w14:textId="77777777" w:rsidR="005552E2" w:rsidRDefault="005552E2">
            <w:pPr>
              <w:keepNext/>
              <w:keepLines/>
              <w:spacing w:before="60" w:after="60"/>
              <w:rPr>
                <w:color w:val="000000"/>
                <w:sz w:val="22"/>
              </w:rPr>
            </w:pPr>
          </w:p>
        </w:tc>
        <w:tc>
          <w:tcPr>
            <w:tcW w:w="2410" w:type="dxa"/>
          </w:tcPr>
          <w:p w14:paraId="7B659C4A" w14:textId="77777777" w:rsidR="005552E2" w:rsidRDefault="005552E2">
            <w:pPr>
              <w:keepNext/>
              <w:keepLines/>
              <w:spacing w:before="60" w:after="60"/>
              <w:rPr>
                <w:color w:val="000000"/>
                <w:sz w:val="22"/>
              </w:rPr>
            </w:pPr>
          </w:p>
        </w:tc>
        <w:tc>
          <w:tcPr>
            <w:tcW w:w="1418" w:type="dxa"/>
          </w:tcPr>
          <w:p w14:paraId="0429CCFB" w14:textId="77777777" w:rsidR="005552E2" w:rsidRDefault="005552E2">
            <w:pPr>
              <w:keepNext/>
              <w:keepLines/>
              <w:spacing w:before="60" w:after="60"/>
              <w:rPr>
                <w:color w:val="000000"/>
                <w:sz w:val="22"/>
              </w:rPr>
            </w:pPr>
          </w:p>
        </w:tc>
      </w:tr>
      <w:tr w:rsidR="005552E2" w14:paraId="23F05B14" w14:textId="77777777" w:rsidTr="0000322E">
        <w:trPr>
          <w:cantSplit/>
          <w:jc w:val="center"/>
        </w:trPr>
        <w:tc>
          <w:tcPr>
            <w:tcW w:w="2552" w:type="dxa"/>
            <w:vAlign w:val="center"/>
          </w:tcPr>
          <w:p w14:paraId="47617096" w14:textId="4777E2DB" w:rsidR="005552E2" w:rsidRDefault="005552E2">
            <w:pPr>
              <w:keepNext/>
              <w:keepLines/>
              <w:spacing w:before="60" w:after="60"/>
              <w:rPr>
                <w:color w:val="000000"/>
                <w:sz w:val="22"/>
              </w:rPr>
            </w:pPr>
            <w:r>
              <w:rPr>
                <w:color w:val="000000"/>
                <w:sz w:val="22"/>
              </w:rPr>
              <w:t xml:space="preserve">Scottish Hydro-Electric Transmission </w:t>
            </w:r>
            <w:r w:rsidR="008B2782">
              <w:rPr>
                <w:color w:val="000000"/>
                <w:sz w:val="22"/>
              </w:rPr>
              <w:t>plc</w:t>
            </w:r>
          </w:p>
        </w:tc>
        <w:tc>
          <w:tcPr>
            <w:tcW w:w="2268" w:type="dxa"/>
          </w:tcPr>
          <w:p w14:paraId="0028FFB1" w14:textId="77777777" w:rsidR="005552E2" w:rsidRDefault="005552E2">
            <w:pPr>
              <w:keepNext/>
              <w:keepLines/>
              <w:spacing w:before="60" w:after="60"/>
              <w:rPr>
                <w:color w:val="000000"/>
                <w:sz w:val="22"/>
              </w:rPr>
            </w:pPr>
          </w:p>
        </w:tc>
        <w:tc>
          <w:tcPr>
            <w:tcW w:w="2410" w:type="dxa"/>
          </w:tcPr>
          <w:p w14:paraId="3FE5CA92" w14:textId="77777777" w:rsidR="005552E2" w:rsidRDefault="005552E2">
            <w:pPr>
              <w:keepNext/>
              <w:keepLines/>
              <w:spacing w:before="60" w:after="60"/>
              <w:rPr>
                <w:color w:val="000000"/>
                <w:sz w:val="22"/>
              </w:rPr>
            </w:pPr>
          </w:p>
        </w:tc>
        <w:tc>
          <w:tcPr>
            <w:tcW w:w="1418" w:type="dxa"/>
          </w:tcPr>
          <w:p w14:paraId="6D990F64" w14:textId="77777777" w:rsidR="005552E2" w:rsidRDefault="005552E2">
            <w:pPr>
              <w:keepNext/>
              <w:keepLines/>
              <w:spacing w:before="60" w:after="60"/>
              <w:rPr>
                <w:color w:val="000000"/>
                <w:sz w:val="22"/>
              </w:rPr>
            </w:pPr>
          </w:p>
        </w:tc>
      </w:tr>
      <w:tr w:rsidR="00230841" w14:paraId="637F6B30" w14:textId="77777777" w:rsidTr="0000322E">
        <w:trPr>
          <w:cantSplit/>
          <w:jc w:val="center"/>
        </w:trPr>
        <w:tc>
          <w:tcPr>
            <w:tcW w:w="2552" w:type="dxa"/>
            <w:vAlign w:val="center"/>
          </w:tcPr>
          <w:p w14:paraId="56E2C988" w14:textId="77777777" w:rsidR="00230841" w:rsidRPr="00146784" w:rsidRDefault="00230841">
            <w:pPr>
              <w:keepNext/>
              <w:keepLines/>
              <w:spacing w:before="60" w:after="60"/>
              <w:rPr>
                <w:color w:val="000000"/>
                <w:sz w:val="22"/>
                <w:szCs w:val="22"/>
              </w:rPr>
            </w:pPr>
            <w:r w:rsidRPr="00146784">
              <w:rPr>
                <w:sz w:val="22"/>
                <w:szCs w:val="22"/>
                <w:lang w:eastAsia="en-GB"/>
              </w:rPr>
              <w:t>Offshore Transmission Owners</w:t>
            </w:r>
          </w:p>
        </w:tc>
        <w:tc>
          <w:tcPr>
            <w:tcW w:w="2268" w:type="dxa"/>
          </w:tcPr>
          <w:p w14:paraId="555A5A3F" w14:textId="77777777" w:rsidR="00230841" w:rsidRDefault="00230841">
            <w:pPr>
              <w:keepNext/>
              <w:keepLines/>
              <w:spacing w:before="60" w:after="60"/>
              <w:rPr>
                <w:color w:val="000000"/>
                <w:sz w:val="22"/>
              </w:rPr>
            </w:pPr>
          </w:p>
        </w:tc>
        <w:tc>
          <w:tcPr>
            <w:tcW w:w="2410" w:type="dxa"/>
          </w:tcPr>
          <w:p w14:paraId="0644F5B0" w14:textId="77777777" w:rsidR="00230841" w:rsidRDefault="00230841">
            <w:pPr>
              <w:keepNext/>
              <w:keepLines/>
              <w:spacing w:before="60" w:after="60"/>
              <w:rPr>
                <w:color w:val="000000"/>
                <w:sz w:val="22"/>
              </w:rPr>
            </w:pPr>
          </w:p>
        </w:tc>
        <w:tc>
          <w:tcPr>
            <w:tcW w:w="1418" w:type="dxa"/>
          </w:tcPr>
          <w:p w14:paraId="1E920967" w14:textId="77777777" w:rsidR="00230841" w:rsidRDefault="00230841">
            <w:pPr>
              <w:keepNext/>
              <w:keepLines/>
              <w:spacing w:before="60" w:after="60"/>
              <w:rPr>
                <w:color w:val="000000"/>
                <w:sz w:val="22"/>
              </w:rPr>
            </w:pPr>
          </w:p>
        </w:tc>
      </w:tr>
      <w:tr w:rsidR="0000322E" w14:paraId="194068AC" w14:textId="77777777" w:rsidTr="004B71D5">
        <w:trPr>
          <w:cantSplit/>
          <w:jc w:val="center"/>
        </w:trPr>
        <w:tc>
          <w:tcPr>
            <w:tcW w:w="2552" w:type="dxa"/>
          </w:tcPr>
          <w:p w14:paraId="75304D8E" w14:textId="169A8687" w:rsidR="0000322E" w:rsidRPr="00146784" w:rsidRDefault="0000322E" w:rsidP="0000322E">
            <w:pPr>
              <w:keepNext/>
              <w:keepLines/>
              <w:spacing w:before="60" w:after="60"/>
              <w:rPr>
                <w:sz w:val="22"/>
                <w:szCs w:val="22"/>
                <w:lang w:eastAsia="en-GB"/>
              </w:rPr>
            </w:pPr>
            <w:r w:rsidRPr="00F563D4">
              <w:t>Competitively Appointed Transmission Owners</w:t>
            </w:r>
          </w:p>
        </w:tc>
        <w:tc>
          <w:tcPr>
            <w:tcW w:w="2268" w:type="dxa"/>
          </w:tcPr>
          <w:p w14:paraId="591C4429" w14:textId="77777777" w:rsidR="0000322E" w:rsidRDefault="0000322E" w:rsidP="0000322E">
            <w:pPr>
              <w:keepNext/>
              <w:keepLines/>
              <w:spacing w:before="60" w:after="60"/>
              <w:rPr>
                <w:color w:val="000000"/>
                <w:sz w:val="22"/>
              </w:rPr>
            </w:pPr>
          </w:p>
        </w:tc>
        <w:tc>
          <w:tcPr>
            <w:tcW w:w="2410" w:type="dxa"/>
          </w:tcPr>
          <w:p w14:paraId="2C6FB13D" w14:textId="77777777" w:rsidR="0000322E" w:rsidRDefault="0000322E" w:rsidP="0000322E">
            <w:pPr>
              <w:keepNext/>
              <w:keepLines/>
              <w:spacing w:before="60" w:after="60"/>
              <w:rPr>
                <w:color w:val="000000"/>
                <w:sz w:val="22"/>
              </w:rPr>
            </w:pPr>
          </w:p>
        </w:tc>
        <w:tc>
          <w:tcPr>
            <w:tcW w:w="1418" w:type="dxa"/>
          </w:tcPr>
          <w:p w14:paraId="53EF2A8E" w14:textId="77777777" w:rsidR="0000322E" w:rsidRDefault="0000322E" w:rsidP="0000322E">
            <w:pPr>
              <w:keepNext/>
              <w:keepLines/>
              <w:spacing w:before="60" w:after="60"/>
              <w:rPr>
                <w:color w:val="000000"/>
                <w:sz w:val="22"/>
              </w:rPr>
            </w:pPr>
          </w:p>
        </w:tc>
      </w:tr>
    </w:tbl>
    <w:p w14:paraId="2A40082D" w14:textId="77777777" w:rsidR="005552E2" w:rsidRDefault="005552E2">
      <w:pPr>
        <w:keepNext/>
        <w:keepLines/>
      </w:pPr>
    </w:p>
    <w:p w14:paraId="758663DC" w14:textId="77777777" w:rsidR="005552E2" w:rsidRDefault="005552E2">
      <w:pPr>
        <w:keepNext/>
        <w:keepLines/>
        <w:rPr>
          <w:b/>
          <w:i/>
          <w:sz w:val="28"/>
        </w:rPr>
      </w:pPr>
      <w:r>
        <w:rPr>
          <w:b/>
          <w:i/>
          <w:sz w:val="28"/>
        </w:rPr>
        <w:t xml:space="preserve">STC Procedure Change Control History </w:t>
      </w:r>
    </w:p>
    <w:p w14:paraId="3FB1F3FF" w14:textId="77777777" w:rsidR="005552E2" w:rsidRDefault="005552E2">
      <w:pPr>
        <w:keepNext/>
        <w:keepLines/>
        <w:rPr>
          <w:b/>
          <w:sz w:val="24"/>
        </w:rPr>
      </w:pPr>
    </w:p>
    <w:tbl>
      <w:tblPr>
        <w:tblW w:w="8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7"/>
        <w:gridCol w:w="1442"/>
        <w:gridCol w:w="5821"/>
      </w:tblGrid>
      <w:tr w:rsidR="005552E2" w14:paraId="5AA516CE" w14:textId="77777777" w:rsidTr="00740726">
        <w:trPr>
          <w:trHeight w:val="355"/>
        </w:trPr>
        <w:tc>
          <w:tcPr>
            <w:tcW w:w="1407" w:type="dxa"/>
          </w:tcPr>
          <w:p w14:paraId="28EA47E4" w14:textId="77777777" w:rsidR="005552E2" w:rsidRDefault="005552E2">
            <w:pPr>
              <w:keepNext/>
              <w:keepLines/>
              <w:rPr>
                <w:sz w:val="22"/>
              </w:rPr>
            </w:pPr>
            <w:r>
              <w:rPr>
                <w:sz w:val="22"/>
              </w:rPr>
              <w:t xml:space="preserve">Issue 001 </w:t>
            </w:r>
          </w:p>
        </w:tc>
        <w:tc>
          <w:tcPr>
            <w:tcW w:w="1442" w:type="dxa"/>
          </w:tcPr>
          <w:p w14:paraId="3ED4CFE4" w14:textId="77777777" w:rsidR="005552E2" w:rsidRDefault="005552E2">
            <w:pPr>
              <w:pStyle w:val="Header"/>
              <w:keepNext/>
              <w:keepLines/>
              <w:tabs>
                <w:tab w:val="clear" w:pos="4153"/>
                <w:tab w:val="clear" w:pos="8306"/>
              </w:tabs>
              <w:rPr>
                <w:sz w:val="22"/>
              </w:rPr>
            </w:pPr>
            <w:r>
              <w:rPr>
                <w:sz w:val="22"/>
              </w:rPr>
              <w:t>16/03/2005</w:t>
            </w:r>
          </w:p>
        </w:tc>
        <w:tc>
          <w:tcPr>
            <w:tcW w:w="5821" w:type="dxa"/>
          </w:tcPr>
          <w:p w14:paraId="05384469" w14:textId="77777777" w:rsidR="005552E2" w:rsidRDefault="005552E2">
            <w:pPr>
              <w:keepNext/>
              <w:keepLines/>
              <w:rPr>
                <w:sz w:val="22"/>
              </w:rPr>
            </w:pPr>
            <w:r>
              <w:rPr>
                <w:sz w:val="22"/>
              </w:rPr>
              <w:t>BETTA Go-Live Version</w:t>
            </w:r>
          </w:p>
        </w:tc>
      </w:tr>
      <w:tr w:rsidR="005552E2" w14:paraId="506B807B" w14:textId="77777777" w:rsidTr="00740726">
        <w:trPr>
          <w:trHeight w:val="369"/>
        </w:trPr>
        <w:tc>
          <w:tcPr>
            <w:tcW w:w="1407" w:type="dxa"/>
          </w:tcPr>
          <w:p w14:paraId="0A68D28D" w14:textId="77777777" w:rsidR="005552E2" w:rsidRDefault="005552E2">
            <w:pPr>
              <w:keepNext/>
              <w:keepLines/>
              <w:rPr>
                <w:sz w:val="22"/>
              </w:rPr>
            </w:pPr>
            <w:r>
              <w:rPr>
                <w:sz w:val="22"/>
              </w:rPr>
              <w:t>Issue 002</w:t>
            </w:r>
          </w:p>
        </w:tc>
        <w:tc>
          <w:tcPr>
            <w:tcW w:w="1442" w:type="dxa"/>
          </w:tcPr>
          <w:p w14:paraId="72622C68" w14:textId="77777777" w:rsidR="005552E2" w:rsidRDefault="005552E2">
            <w:pPr>
              <w:keepNext/>
              <w:keepLines/>
              <w:rPr>
                <w:sz w:val="22"/>
              </w:rPr>
            </w:pPr>
            <w:r>
              <w:rPr>
                <w:sz w:val="22"/>
              </w:rPr>
              <w:t>26/05/2005</w:t>
            </w:r>
          </w:p>
        </w:tc>
        <w:tc>
          <w:tcPr>
            <w:tcW w:w="5821" w:type="dxa"/>
          </w:tcPr>
          <w:p w14:paraId="3B4E9308" w14:textId="77777777" w:rsidR="005552E2" w:rsidRDefault="005552E2">
            <w:pPr>
              <w:pStyle w:val="Header"/>
              <w:keepNext/>
              <w:keepLines/>
              <w:tabs>
                <w:tab w:val="clear" w:pos="4153"/>
                <w:tab w:val="clear" w:pos="8306"/>
              </w:tabs>
              <w:rPr>
                <w:sz w:val="22"/>
              </w:rPr>
            </w:pPr>
            <w:r>
              <w:rPr>
                <w:sz w:val="22"/>
              </w:rPr>
              <w:t>Issue 002 incorporating PA010</w:t>
            </w:r>
          </w:p>
        </w:tc>
      </w:tr>
      <w:tr w:rsidR="005552E2" w14:paraId="29CEAB5D" w14:textId="77777777" w:rsidTr="00740726">
        <w:trPr>
          <w:trHeight w:val="355"/>
        </w:trPr>
        <w:tc>
          <w:tcPr>
            <w:tcW w:w="1407" w:type="dxa"/>
          </w:tcPr>
          <w:p w14:paraId="472CE213" w14:textId="77777777" w:rsidR="005552E2" w:rsidRDefault="005552E2">
            <w:pPr>
              <w:keepNext/>
              <w:keepLines/>
              <w:rPr>
                <w:sz w:val="22"/>
              </w:rPr>
            </w:pPr>
            <w:r>
              <w:rPr>
                <w:sz w:val="22"/>
              </w:rPr>
              <w:t>Issue 003</w:t>
            </w:r>
          </w:p>
        </w:tc>
        <w:tc>
          <w:tcPr>
            <w:tcW w:w="1442" w:type="dxa"/>
          </w:tcPr>
          <w:p w14:paraId="1FE9C241" w14:textId="77777777" w:rsidR="005552E2" w:rsidRDefault="005552E2">
            <w:pPr>
              <w:keepNext/>
              <w:keepLines/>
              <w:rPr>
                <w:sz w:val="22"/>
              </w:rPr>
            </w:pPr>
            <w:r>
              <w:rPr>
                <w:sz w:val="22"/>
              </w:rPr>
              <w:t>05/10/2005</w:t>
            </w:r>
          </w:p>
        </w:tc>
        <w:tc>
          <w:tcPr>
            <w:tcW w:w="5821" w:type="dxa"/>
          </w:tcPr>
          <w:p w14:paraId="65CDF8CD" w14:textId="77777777" w:rsidR="005552E2" w:rsidRDefault="005552E2">
            <w:pPr>
              <w:pStyle w:val="Header"/>
              <w:keepNext/>
              <w:keepLines/>
              <w:tabs>
                <w:tab w:val="clear" w:pos="4153"/>
                <w:tab w:val="clear" w:pos="8306"/>
              </w:tabs>
              <w:rPr>
                <w:sz w:val="22"/>
              </w:rPr>
            </w:pPr>
            <w:r>
              <w:rPr>
                <w:sz w:val="22"/>
              </w:rPr>
              <w:t>Issue 003 incorporating PA034 and PA037</w:t>
            </w:r>
          </w:p>
        </w:tc>
      </w:tr>
      <w:tr w:rsidR="00230841" w14:paraId="3762310C" w14:textId="77777777" w:rsidTr="00740726">
        <w:trPr>
          <w:trHeight w:val="621"/>
        </w:trPr>
        <w:tc>
          <w:tcPr>
            <w:tcW w:w="1407" w:type="dxa"/>
          </w:tcPr>
          <w:p w14:paraId="7890CEEC" w14:textId="77777777" w:rsidR="00230841" w:rsidRPr="00D913F7" w:rsidRDefault="00230841">
            <w:pPr>
              <w:keepNext/>
              <w:keepLines/>
              <w:rPr>
                <w:sz w:val="22"/>
                <w:szCs w:val="22"/>
              </w:rPr>
            </w:pPr>
            <w:r w:rsidRPr="00740726">
              <w:rPr>
                <w:sz w:val="22"/>
              </w:rPr>
              <w:t>Issue 00</w:t>
            </w:r>
            <w:r w:rsidR="00BC3A94" w:rsidRPr="00740726">
              <w:rPr>
                <w:sz w:val="22"/>
              </w:rPr>
              <w:t>4</w:t>
            </w:r>
          </w:p>
        </w:tc>
        <w:tc>
          <w:tcPr>
            <w:tcW w:w="1442" w:type="dxa"/>
          </w:tcPr>
          <w:p w14:paraId="665F2027" w14:textId="77777777" w:rsidR="00230841" w:rsidRPr="00D913F7" w:rsidRDefault="00740726">
            <w:pPr>
              <w:keepNext/>
              <w:keepLines/>
              <w:rPr>
                <w:sz w:val="22"/>
                <w:szCs w:val="22"/>
              </w:rPr>
            </w:pPr>
            <w:r w:rsidRPr="00D913F7">
              <w:rPr>
                <w:sz w:val="22"/>
                <w:szCs w:val="22"/>
              </w:rPr>
              <w:t>17</w:t>
            </w:r>
            <w:r w:rsidR="00230841" w:rsidRPr="00D913F7">
              <w:rPr>
                <w:sz w:val="22"/>
                <w:szCs w:val="22"/>
              </w:rPr>
              <w:t>/</w:t>
            </w:r>
            <w:r w:rsidR="00BC3A94" w:rsidRPr="00D913F7">
              <w:rPr>
                <w:sz w:val="22"/>
                <w:szCs w:val="22"/>
              </w:rPr>
              <w:t>1</w:t>
            </w:r>
            <w:r w:rsidRPr="00D913F7">
              <w:rPr>
                <w:sz w:val="22"/>
                <w:szCs w:val="22"/>
              </w:rPr>
              <w:t>2</w:t>
            </w:r>
            <w:r w:rsidR="00230841" w:rsidRPr="00D913F7">
              <w:rPr>
                <w:sz w:val="22"/>
                <w:szCs w:val="22"/>
              </w:rPr>
              <w:t>/</w:t>
            </w:r>
            <w:r w:rsidR="00230841" w:rsidRPr="00740726">
              <w:rPr>
                <w:sz w:val="22"/>
              </w:rPr>
              <w:t>2009</w:t>
            </w:r>
          </w:p>
        </w:tc>
        <w:tc>
          <w:tcPr>
            <w:tcW w:w="5821" w:type="dxa"/>
          </w:tcPr>
          <w:p w14:paraId="6A617213" w14:textId="77777777" w:rsidR="006574DF" w:rsidRPr="006574DF" w:rsidRDefault="00230841">
            <w:pPr>
              <w:pStyle w:val="Header"/>
              <w:keepNext/>
              <w:keepLines/>
              <w:tabs>
                <w:tab w:val="clear" w:pos="4153"/>
                <w:tab w:val="clear" w:pos="8306"/>
              </w:tabs>
              <w:rPr>
                <w:sz w:val="22"/>
              </w:rPr>
            </w:pPr>
            <w:r w:rsidRPr="00740726">
              <w:rPr>
                <w:sz w:val="22"/>
              </w:rPr>
              <w:t>Issue 00</w:t>
            </w:r>
            <w:r w:rsidR="0098195C" w:rsidRPr="00740726">
              <w:rPr>
                <w:sz w:val="22"/>
              </w:rPr>
              <w:t>4</w:t>
            </w:r>
            <w:r w:rsidRPr="00740726">
              <w:rPr>
                <w:sz w:val="22"/>
              </w:rPr>
              <w:t xml:space="preserve"> incorporating changes for Offshore Transmission</w:t>
            </w:r>
          </w:p>
        </w:tc>
      </w:tr>
      <w:tr w:rsidR="006574DF" w14:paraId="1C0234D1" w14:textId="77777777" w:rsidTr="00740726">
        <w:trPr>
          <w:trHeight w:val="621"/>
        </w:trPr>
        <w:tc>
          <w:tcPr>
            <w:tcW w:w="1407" w:type="dxa"/>
          </w:tcPr>
          <w:p w14:paraId="4D0073A6" w14:textId="77777777" w:rsidR="006574DF" w:rsidRPr="00740726" w:rsidRDefault="006574DF">
            <w:pPr>
              <w:keepNext/>
              <w:keepLines/>
              <w:rPr>
                <w:sz w:val="22"/>
              </w:rPr>
            </w:pPr>
            <w:r>
              <w:rPr>
                <w:sz w:val="22"/>
              </w:rPr>
              <w:t>Issue 005</w:t>
            </w:r>
          </w:p>
        </w:tc>
        <w:tc>
          <w:tcPr>
            <w:tcW w:w="1442" w:type="dxa"/>
          </w:tcPr>
          <w:p w14:paraId="25617C6D" w14:textId="77777777" w:rsidR="006574DF" w:rsidRPr="00D913F7" w:rsidRDefault="00FF166A">
            <w:pPr>
              <w:keepNext/>
              <w:keepLines/>
              <w:rPr>
                <w:sz w:val="22"/>
                <w:szCs w:val="22"/>
              </w:rPr>
            </w:pPr>
            <w:r w:rsidRPr="00D913F7">
              <w:rPr>
                <w:sz w:val="22"/>
                <w:szCs w:val="22"/>
              </w:rPr>
              <w:t>2</w:t>
            </w:r>
            <w:r w:rsidR="00D95891" w:rsidRPr="00D913F7">
              <w:rPr>
                <w:sz w:val="22"/>
                <w:szCs w:val="22"/>
              </w:rPr>
              <w:t>7</w:t>
            </w:r>
            <w:r w:rsidR="006574DF" w:rsidRPr="00D913F7">
              <w:rPr>
                <w:sz w:val="22"/>
                <w:szCs w:val="22"/>
              </w:rPr>
              <w:t>/0</w:t>
            </w:r>
            <w:r w:rsidR="00CF7493" w:rsidRPr="00D913F7">
              <w:rPr>
                <w:sz w:val="22"/>
                <w:szCs w:val="22"/>
              </w:rPr>
              <w:t>7</w:t>
            </w:r>
            <w:r w:rsidR="006574DF" w:rsidRPr="00D913F7">
              <w:rPr>
                <w:sz w:val="22"/>
                <w:szCs w:val="22"/>
              </w:rPr>
              <w:t>/2010</w:t>
            </w:r>
          </w:p>
        </w:tc>
        <w:tc>
          <w:tcPr>
            <w:tcW w:w="5821" w:type="dxa"/>
          </w:tcPr>
          <w:p w14:paraId="27EF2243" w14:textId="77777777" w:rsidR="006574DF" w:rsidRPr="00740726" w:rsidRDefault="006574DF">
            <w:pPr>
              <w:pStyle w:val="Header"/>
              <w:keepNext/>
              <w:keepLines/>
              <w:tabs>
                <w:tab w:val="clear" w:pos="4153"/>
                <w:tab w:val="clear" w:pos="8306"/>
              </w:tabs>
              <w:rPr>
                <w:sz w:val="22"/>
              </w:rPr>
            </w:pPr>
            <w:r>
              <w:rPr>
                <w:sz w:val="22"/>
              </w:rPr>
              <w:t xml:space="preserve">Issue 005 incorporating </w:t>
            </w:r>
            <w:r w:rsidR="00E751B6">
              <w:rPr>
                <w:sz w:val="22"/>
              </w:rPr>
              <w:t>PA05</w:t>
            </w:r>
            <w:r w:rsidR="00D95891">
              <w:rPr>
                <w:sz w:val="22"/>
              </w:rPr>
              <w:t>7</w:t>
            </w:r>
            <w:r w:rsidR="00E751B6">
              <w:rPr>
                <w:sz w:val="22"/>
              </w:rPr>
              <w:t xml:space="preserve"> (</w:t>
            </w:r>
            <w:r>
              <w:rPr>
                <w:sz w:val="22"/>
              </w:rPr>
              <w:t>corrections for Offshore Transmission</w:t>
            </w:r>
            <w:r w:rsidR="00E751B6">
              <w:rPr>
                <w:sz w:val="22"/>
              </w:rPr>
              <w:t>)</w:t>
            </w:r>
          </w:p>
        </w:tc>
      </w:tr>
      <w:tr w:rsidR="0054430E" w14:paraId="55646B34" w14:textId="77777777" w:rsidTr="00740726">
        <w:trPr>
          <w:trHeight w:val="621"/>
        </w:trPr>
        <w:tc>
          <w:tcPr>
            <w:tcW w:w="1407" w:type="dxa"/>
          </w:tcPr>
          <w:p w14:paraId="1BB0EC8D" w14:textId="77777777" w:rsidR="0054430E" w:rsidRDefault="0054430E">
            <w:pPr>
              <w:keepNext/>
              <w:keepLines/>
              <w:rPr>
                <w:sz w:val="22"/>
              </w:rPr>
            </w:pPr>
            <w:r>
              <w:rPr>
                <w:sz w:val="22"/>
              </w:rPr>
              <w:t>Issue 006</w:t>
            </w:r>
          </w:p>
        </w:tc>
        <w:tc>
          <w:tcPr>
            <w:tcW w:w="1442" w:type="dxa"/>
          </w:tcPr>
          <w:p w14:paraId="6D6FA0A8" w14:textId="77777777" w:rsidR="0054430E" w:rsidRPr="00D913F7" w:rsidRDefault="001038B1">
            <w:pPr>
              <w:keepNext/>
              <w:keepLines/>
              <w:rPr>
                <w:sz w:val="22"/>
                <w:szCs w:val="22"/>
              </w:rPr>
            </w:pPr>
            <w:r w:rsidRPr="00D913F7">
              <w:rPr>
                <w:sz w:val="22"/>
                <w:szCs w:val="22"/>
              </w:rPr>
              <w:t>07</w:t>
            </w:r>
            <w:r w:rsidR="0054430E" w:rsidRPr="00D913F7">
              <w:rPr>
                <w:sz w:val="22"/>
                <w:szCs w:val="22"/>
              </w:rPr>
              <w:t>/</w:t>
            </w:r>
            <w:r w:rsidR="00493AC8" w:rsidRPr="00D913F7">
              <w:rPr>
                <w:sz w:val="22"/>
                <w:szCs w:val="22"/>
              </w:rPr>
              <w:t>10</w:t>
            </w:r>
            <w:r w:rsidR="0054430E" w:rsidRPr="00D913F7">
              <w:rPr>
                <w:sz w:val="22"/>
                <w:szCs w:val="22"/>
              </w:rPr>
              <w:t>/201</w:t>
            </w:r>
            <w:r w:rsidR="007F0BEB" w:rsidRPr="00D913F7">
              <w:rPr>
                <w:sz w:val="22"/>
                <w:szCs w:val="22"/>
              </w:rPr>
              <w:t>1</w:t>
            </w:r>
          </w:p>
        </w:tc>
        <w:tc>
          <w:tcPr>
            <w:tcW w:w="5821" w:type="dxa"/>
          </w:tcPr>
          <w:p w14:paraId="6E733926" w14:textId="77777777" w:rsidR="0054430E" w:rsidRDefault="0054430E">
            <w:pPr>
              <w:pStyle w:val="Header"/>
              <w:keepNext/>
              <w:keepLines/>
              <w:tabs>
                <w:tab w:val="clear" w:pos="4153"/>
                <w:tab w:val="clear" w:pos="8306"/>
              </w:tabs>
              <w:rPr>
                <w:sz w:val="22"/>
              </w:rPr>
            </w:pPr>
            <w:r>
              <w:rPr>
                <w:sz w:val="22"/>
              </w:rPr>
              <w:t xml:space="preserve">Issue 006 incorporating PA059 </w:t>
            </w:r>
          </w:p>
        </w:tc>
      </w:tr>
      <w:tr w:rsidR="007052AA" w14:paraId="4479A232" w14:textId="77777777" w:rsidTr="00740726">
        <w:trPr>
          <w:trHeight w:val="621"/>
        </w:trPr>
        <w:tc>
          <w:tcPr>
            <w:tcW w:w="1407" w:type="dxa"/>
          </w:tcPr>
          <w:p w14:paraId="0871823C" w14:textId="77777777" w:rsidR="007052AA" w:rsidRDefault="007052AA">
            <w:pPr>
              <w:keepNext/>
              <w:keepLines/>
              <w:rPr>
                <w:sz w:val="22"/>
              </w:rPr>
            </w:pPr>
            <w:r>
              <w:rPr>
                <w:sz w:val="22"/>
              </w:rPr>
              <w:t>Issue 007</w:t>
            </w:r>
          </w:p>
        </w:tc>
        <w:tc>
          <w:tcPr>
            <w:tcW w:w="1442" w:type="dxa"/>
          </w:tcPr>
          <w:p w14:paraId="059DF132" w14:textId="77777777" w:rsidR="007052AA" w:rsidRPr="00D913F7" w:rsidRDefault="00BC30F4" w:rsidP="00BC30F4">
            <w:pPr>
              <w:keepNext/>
              <w:keepLines/>
              <w:rPr>
                <w:sz w:val="22"/>
                <w:szCs w:val="22"/>
              </w:rPr>
            </w:pPr>
            <w:r w:rsidRPr="00D913F7">
              <w:rPr>
                <w:sz w:val="22"/>
                <w:szCs w:val="22"/>
              </w:rPr>
              <w:t>01/04/</w:t>
            </w:r>
            <w:r w:rsidR="007052AA" w:rsidRPr="00D913F7">
              <w:rPr>
                <w:sz w:val="22"/>
                <w:szCs w:val="22"/>
              </w:rPr>
              <w:t>201</w:t>
            </w:r>
            <w:r w:rsidRPr="00D913F7">
              <w:rPr>
                <w:sz w:val="22"/>
                <w:szCs w:val="22"/>
              </w:rPr>
              <w:t>9</w:t>
            </w:r>
          </w:p>
        </w:tc>
        <w:tc>
          <w:tcPr>
            <w:tcW w:w="5821" w:type="dxa"/>
          </w:tcPr>
          <w:p w14:paraId="173AC3E3" w14:textId="5D46B403" w:rsidR="007052AA" w:rsidRDefault="007052AA" w:rsidP="00D606F4">
            <w:pPr>
              <w:pStyle w:val="Header"/>
              <w:keepNext/>
              <w:keepLines/>
              <w:tabs>
                <w:tab w:val="clear" w:pos="4153"/>
                <w:tab w:val="clear" w:pos="8306"/>
              </w:tabs>
              <w:rPr>
                <w:sz w:val="22"/>
              </w:rPr>
            </w:pPr>
            <w:r>
              <w:rPr>
                <w:sz w:val="22"/>
              </w:rPr>
              <w:t xml:space="preserve">Issue 007 </w:t>
            </w:r>
            <w:r w:rsidR="005F53D5">
              <w:rPr>
                <w:sz w:val="22"/>
              </w:rPr>
              <w:t>i</w:t>
            </w:r>
            <w:r>
              <w:rPr>
                <w:sz w:val="22"/>
              </w:rPr>
              <w:t xml:space="preserve">ncorporating </w:t>
            </w:r>
            <w:r w:rsidR="00D606F4">
              <w:rPr>
                <w:sz w:val="22"/>
              </w:rPr>
              <w:t>N</w:t>
            </w:r>
            <w:r>
              <w:rPr>
                <w:sz w:val="22"/>
              </w:rPr>
              <w:t>ational Grid Legal Separation</w:t>
            </w:r>
            <w:r w:rsidR="00D606F4">
              <w:rPr>
                <w:sz w:val="22"/>
              </w:rPr>
              <w:t xml:space="preserve"> Changes</w:t>
            </w:r>
          </w:p>
        </w:tc>
      </w:tr>
      <w:tr w:rsidR="00F91D6A" w14:paraId="033063B5" w14:textId="77777777" w:rsidTr="00740726">
        <w:trPr>
          <w:trHeight w:val="621"/>
        </w:trPr>
        <w:tc>
          <w:tcPr>
            <w:tcW w:w="1407" w:type="dxa"/>
          </w:tcPr>
          <w:p w14:paraId="60F094CF" w14:textId="34A1E314" w:rsidR="00F91D6A" w:rsidRPr="00D913F7" w:rsidRDefault="00F91D6A">
            <w:pPr>
              <w:keepNext/>
              <w:keepLines/>
              <w:rPr>
                <w:sz w:val="22"/>
                <w:szCs w:val="22"/>
              </w:rPr>
            </w:pPr>
            <w:r w:rsidRPr="00D913F7">
              <w:rPr>
                <w:sz w:val="22"/>
                <w:szCs w:val="22"/>
              </w:rPr>
              <w:t>Issue 008</w:t>
            </w:r>
          </w:p>
        </w:tc>
        <w:tc>
          <w:tcPr>
            <w:tcW w:w="1442" w:type="dxa"/>
          </w:tcPr>
          <w:p w14:paraId="0889B4E0" w14:textId="27E0521C" w:rsidR="00F91D6A" w:rsidRPr="00D913F7" w:rsidRDefault="00885318" w:rsidP="00BC30F4">
            <w:pPr>
              <w:keepNext/>
              <w:keepLines/>
              <w:rPr>
                <w:sz w:val="22"/>
                <w:szCs w:val="22"/>
              </w:rPr>
            </w:pPr>
            <w:r w:rsidRPr="00D913F7">
              <w:rPr>
                <w:sz w:val="22"/>
                <w:szCs w:val="22"/>
              </w:rPr>
              <w:t>25</w:t>
            </w:r>
            <w:r w:rsidR="005F53D5" w:rsidRPr="00D913F7">
              <w:rPr>
                <w:sz w:val="22"/>
                <w:szCs w:val="22"/>
              </w:rPr>
              <w:t>/04/2023</w:t>
            </w:r>
          </w:p>
        </w:tc>
        <w:tc>
          <w:tcPr>
            <w:tcW w:w="5821" w:type="dxa"/>
          </w:tcPr>
          <w:p w14:paraId="25ECA987" w14:textId="0B895890" w:rsidR="00F91D6A" w:rsidRPr="00D913F7" w:rsidRDefault="005F53D5" w:rsidP="00D606F4">
            <w:pPr>
              <w:pStyle w:val="Header"/>
              <w:keepNext/>
              <w:keepLines/>
              <w:tabs>
                <w:tab w:val="clear" w:pos="4153"/>
                <w:tab w:val="clear" w:pos="8306"/>
              </w:tabs>
              <w:rPr>
                <w:sz w:val="22"/>
                <w:szCs w:val="22"/>
              </w:rPr>
            </w:pPr>
            <w:r w:rsidRPr="00D913F7">
              <w:rPr>
                <w:sz w:val="22"/>
                <w:szCs w:val="22"/>
              </w:rPr>
              <w:t xml:space="preserve">Issue 008 – </w:t>
            </w:r>
            <w:r w:rsidR="009735FD" w:rsidRPr="00D913F7">
              <w:rPr>
                <w:sz w:val="22"/>
                <w:szCs w:val="22"/>
              </w:rPr>
              <w:t xml:space="preserve">incorporating </w:t>
            </w:r>
            <w:r w:rsidR="00327414" w:rsidRPr="00D913F7">
              <w:rPr>
                <w:sz w:val="22"/>
                <w:szCs w:val="22"/>
              </w:rPr>
              <w:t xml:space="preserve">use of ‘The Company’ definition as made </w:t>
            </w:r>
            <w:proofErr w:type="gramStart"/>
            <w:r w:rsidR="00327414" w:rsidRPr="00D913F7">
              <w:rPr>
                <w:sz w:val="22"/>
                <w:szCs w:val="22"/>
              </w:rPr>
              <w:t>in</w:t>
            </w:r>
            <w:r w:rsidR="007002E1" w:rsidRPr="00D913F7">
              <w:rPr>
                <w:sz w:val="22"/>
                <w:szCs w:val="22"/>
              </w:rPr>
              <w:t xml:space="preserve"> </w:t>
            </w:r>
            <w:r w:rsidR="009735FD" w:rsidRPr="00D913F7">
              <w:rPr>
                <w:sz w:val="22"/>
                <w:szCs w:val="22"/>
              </w:rPr>
              <w:t xml:space="preserve"> the</w:t>
            </w:r>
            <w:proofErr w:type="gramEnd"/>
            <w:r w:rsidR="009735FD" w:rsidRPr="00D913F7">
              <w:rPr>
                <w:sz w:val="22"/>
                <w:szCs w:val="22"/>
              </w:rPr>
              <w:t xml:space="preserve"> </w:t>
            </w:r>
            <w:r w:rsidR="00327414" w:rsidRPr="00D913F7">
              <w:rPr>
                <w:sz w:val="22"/>
                <w:szCs w:val="22"/>
              </w:rPr>
              <w:t>STC</w:t>
            </w:r>
            <w:r w:rsidR="00882F1C" w:rsidRPr="00D913F7">
              <w:rPr>
                <w:sz w:val="22"/>
                <w:szCs w:val="22"/>
              </w:rPr>
              <w:t xml:space="preserve"> PM0130</w:t>
            </w:r>
          </w:p>
        </w:tc>
      </w:tr>
      <w:tr w:rsidR="007A4623" w14:paraId="1582B9D8" w14:textId="77777777" w:rsidTr="00740726">
        <w:trPr>
          <w:trHeight w:val="621"/>
        </w:trPr>
        <w:tc>
          <w:tcPr>
            <w:tcW w:w="1407" w:type="dxa"/>
          </w:tcPr>
          <w:p w14:paraId="292F1ED9" w14:textId="79F08287" w:rsidR="007A4623" w:rsidRPr="00D913F7" w:rsidRDefault="007A4623">
            <w:pPr>
              <w:keepNext/>
              <w:keepLines/>
              <w:rPr>
                <w:sz w:val="22"/>
                <w:szCs w:val="22"/>
              </w:rPr>
            </w:pPr>
            <w:r w:rsidRPr="00D913F7">
              <w:rPr>
                <w:sz w:val="22"/>
                <w:szCs w:val="22"/>
              </w:rPr>
              <w:t>Issue 009</w:t>
            </w:r>
          </w:p>
        </w:tc>
        <w:tc>
          <w:tcPr>
            <w:tcW w:w="1442" w:type="dxa"/>
          </w:tcPr>
          <w:p w14:paraId="0FBF2534" w14:textId="6483079F" w:rsidR="007A4623" w:rsidRPr="00D913F7" w:rsidRDefault="00E45FCF" w:rsidP="00BC30F4">
            <w:pPr>
              <w:keepNext/>
              <w:keepLines/>
              <w:rPr>
                <w:sz w:val="22"/>
                <w:szCs w:val="22"/>
              </w:rPr>
            </w:pPr>
            <w:r w:rsidRPr="00D913F7">
              <w:rPr>
                <w:sz w:val="22"/>
                <w:szCs w:val="22"/>
              </w:rPr>
              <w:t>04/03/2024</w:t>
            </w:r>
          </w:p>
        </w:tc>
        <w:tc>
          <w:tcPr>
            <w:tcW w:w="5821" w:type="dxa"/>
          </w:tcPr>
          <w:p w14:paraId="33030279" w14:textId="32535252" w:rsidR="007A4623" w:rsidRPr="00D913F7" w:rsidRDefault="00E45FCF" w:rsidP="00D606F4">
            <w:pPr>
              <w:pStyle w:val="Header"/>
              <w:keepNext/>
              <w:keepLines/>
              <w:tabs>
                <w:tab w:val="clear" w:pos="4153"/>
                <w:tab w:val="clear" w:pos="8306"/>
              </w:tabs>
              <w:rPr>
                <w:sz w:val="22"/>
                <w:szCs w:val="22"/>
              </w:rPr>
            </w:pPr>
            <w:r w:rsidRPr="004B71D5">
              <w:rPr>
                <w:rFonts w:cs="Arial"/>
                <w:sz w:val="22"/>
                <w:szCs w:val="22"/>
              </w:rPr>
              <w:t xml:space="preserve">Issue 009 </w:t>
            </w:r>
            <w:r w:rsidR="00CB3860" w:rsidRPr="004B71D5">
              <w:rPr>
                <w:rFonts w:cs="Arial"/>
                <w:sz w:val="22"/>
                <w:szCs w:val="22"/>
              </w:rPr>
              <w:t xml:space="preserve">PM0128 </w:t>
            </w:r>
            <w:r w:rsidRPr="004B71D5">
              <w:rPr>
                <w:rFonts w:cs="Arial"/>
                <w:sz w:val="22"/>
                <w:szCs w:val="22"/>
              </w:rPr>
              <w:t xml:space="preserve">Implementation of the Electrical System Restoration Standard </w:t>
            </w:r>
            <w:proofErr w:type="gramStart"/>
            <w:r w:rsidRPr="004B71D5">
              <w:rPr>
                <w:rFonts w:cs="Arial"/>
                <w:sz w:val="22"/>
                <w:szCs w:val="22"/>
              </w:rPr>
              <w:t>–  PM</w:t>
            </w:r>
            <w:proofErr w:type="gramEnd"/>
            <w:r w:rsidRPr="004B71D5">
              <w:rPr>
                <w:rFonts w:cs="Arial"/>
                <w:sz w:val="22"/>
                <w:szCs w:val="22"/>
              </w:rPr>
              <w:t>0132 Implementation of the Electrical System Restoration Standard Phase II</w:t>
            </w:r>
          </w:p>
        </w:tc>
      </w:tr>
      <w:tr w:rsidR="009C050B" w14:paraId="3F8A1353" w14:textId="77777777" w:rsidTr="00740726">
        <w:trPr>
          <w:trHeight w:val="621"/>
        </w:trPr>
        <w:tc>
          <w:tcPr>
            <w:tcW w:w="1407" w:type="dxa"/>
          </w:tcPr>
          <w:p w14:paraId="0D15F4D6" w14:textId="562D3D42" w:rsidR="009C050B" w:rsidRPr="00D913F7" w:rsidRDefault="009C050B" w:rsidP="009C050B">
            <w:pPr>
              <w:keepNext/>
              <w:keepLines/>
              <w:rPr>
                <w:sz w:val="22"/>
                <w:szCs w:val="22"/>
              </w:rPr>
            </w:pPr>
            <w:r w:rsidRPr="00D913F7">
              <w:rPr>
                <w:sz w:val="22"/>
                <w:szCs w:val="22"/>
              </w:rPr>
              <w:t>Issue 010</w:t>
            </w:r>
          </w:p>
        </w:tc>
        <w:tc>
          <w:tcPr>
            <w:tcW w:w="1442" w:type="dxa"/>
          </w:tcPr>
          <w:p w14:paraId="1E5E615A" w14:textId="5479E814" w:rsidR="009C050B" w:rsidRPr="00D913F7" w:rsidRDefault="009C050B" w:rsidP="009C050B">
            <w:pPr>
              <w:keepNext/>
              <w:keepLines/>
              <w:rPr>
                <w:sz w:val="22"/>
                <w:szCs w:val="22"/>
              </w:rPr>
            </w:pPr>
            <w:r w:rsidRPr="00D913F7">
              <w:rPr>
                <w:sz w:val="22"/>
                <w:szCs w:val="22"/>
              </w:rPr>
              <w:t>12/04/2024</w:t>
            </w:r>
          </w:p>
        </w:tc>
        <w:tc>
          <w:tcPr>
            <w:tcW w:w="5821" w:type="dxa"/>
          </w:tcPr>
          <w:p w14:paraId="25C98899" w14:textId="3C3C8761" w:rsidR="009C050B" w:rsidRPr="004B71D5" w:rsidRDefault="009C050B" w:rsidP="009C050B">
            <w:pPr>
              <w:pStyle w:val="Header"/>
              <w:keepNext/>
              <w:keepLines/>
              <w:tabs>
                <w:tab w:val="clear" w:pos="4153"/>
                <w:tab w:val="clear" w:pos="8306"/>
              </w:tabs>
              <w:rPr>
                <w:rFonts w:cs="Arial"/>
                <w:sz w:val="22"/>
                <w:szCs w:val="22"/>
              </w:rPr>
            </w:pPr>
            <w:r w:rsidRPr="004B71D5">
              <w:rPr>
                <w:rFonts w:cs="Arial"/>
                <w:sz w:val="22"/>
                <w:szCs w:val="22"/>
              </w:rPr>
              <w:t>Issue 01</w:t>
            </w:r>
            <w:r w:rsidR="00C85356" w:rsidRPr="004B71D5">
              <w:rPr>
                <w:rFonts w:cs="Arial"/>
                <w:sz w:val="22"/>
                <w:szCs w:val="22"/>
              </w:rPr>
              <w:t>0</w:t>
            </w:r>
            <w:r w:rsidRPr="004B71D5">
              <w:rPr>
                <w:rFonts w:cs="Arial"/>
                <w:sz w:val="22"/>
                <w:szCs w:val="22"/>
              </w:rPr>
              <w:t xml:space="preserve"> </w:t>
            </w:r>
            <w:r w:rsidR="00BD5D8A" w:rsidRPr="004B71D5">
              <w:rPr>
                <w:rFonts w:cs="Arial"/>
                <w:sz w:val="22"/>
                <w:szCs w:val="22"/>
              </w:rPr>
              <w:t>Replacing references to “TOGA” with “</w:t>
            </w:r>
            <w:proofErr w:type="spellStart"/>
            <w:r w:rsidR="00BD5D8A" w:rsidRPr="004B71D5">
              <w:rPr>
                <w:rFonts w:cs="Arial"/>
                <w:sz w:val="22"/>
                <w:szCs w:val="22"/>
              </w:rPr>
              <w:t>eNAMS</w:t>
            </w:r>
            <w:proofErr w:type="spellEnd"/>
            <w:r w:rsidR="00BD5D8A" w:rsidRPr="004B71D5">
              <w:rPr>
                <w:rFonts w:cs="Arial"/>
                <w:sz w:val="22"/>
                <w:szCs w:val="22"/>
              </w:rPr>
              <w:t>”</w:t>
            </w:r>
            <w:r w:rsidR="00AD3468">
              <w:rPr>
                <w:rFonts w:cs="Arial"/>
                <w:sz w:val="22"/>
                <w:szCs w:val="22"/>
              </w:rPr>
              <w:t xml:space="preserve"> </w:t>
            </w:r>
            <w:r w:rsidR="00AD3468" w:rsidRPr="00B503A0">
              <w:rPr>
                <w:rFonts w:cs="Arial"/>
                <w:sz w:val="22"/>
                <w:szCs w:val="22"/>
              </w:rPr>
              <w:t>PM0138</w:t>
            </w:r>
          </w:p>
        </w:tc>
      </w:tr>
      <w:tr w:rsidR="00FD5925" w14:paraId="3BDC9960" w14:textId="77777777" w:rsidTr="00740726">
        <w:trPr>
          <w:trHeight w:val="621"/>
        </w:trPr>
        <w:tc>
          <w:tcPr>
            <w:tcW w:w="1407" w:type="dxa"/>
          </w:tcPr>
          <w:p w14:paraId="4E1568CE" w14:textId="3B7BAD28" w:rsidR="00FD5925" w:rsidRPr="004B71D5" w:rsidRDefault="00FD5925" w:rsidP="00FD5925">
            <w:pPr>
              <w:keepNext/>
              <w:keepLines/>
              <w:rPr>
                <w:sz w:val="22"/>
                <w:szCs w:val="22"/>
              </w:rPr>
            </w:pPr>
            <w:r w:rsidRPr="004B71D5">
              <w:rPr>
                <w:sz w:val="22"/>
                <w:szCs w:val="22"/>
              </w:rPr>
              <w:t>Issue 0</w:t>
            </w:r>
            <w:r w:rsidR="074873D5" w:rsidRPr="004B71D5">
              <w:rPr>
                <w:sz w:val="22"/>
                <w:szCs w:val="22"/>
              </w:rPr>
              <w:t>11</w:t>
            </w:r>
          </w:p>
        </w:tc>
        <w:tc>
          <w:tcPr>
            <w:tcW w:w="1442" w:type="dxa"/>
          </w:tcPr>
          <w:p w14:paraId="26627750" w14:textId="34CE1CBF" w:rsidR="00FD5925" w:rsidRPr="00D913F7" w:rsidRDefault="00FD5925" w:rsidP="00FD5925">
            <w:pPr>
              <w:keepNext/>
              <w:keepLines/>
              <w:rPr>
                <w:sz w:val="22"/>
                <w:szCs w:val="22"/>
              </w:rPr>
            </w:pPr>
            <w:r w:rsidRPr="004B71D5">
              <w:rPr>
                <w:sz w:val="22"/>
                <w:szCs w:val="22"/>
              </w:rPr>
              <w:t>11/09/2025</w:t>
            </w:r>
          </w:p>
        </w:tc>
        <w:tc>
          <w:tcPr>
            <w:tcW w:w="5821" w:type="dxa"/>
          </w:tcPr>
          <w:p w14:paraId="2A87EEB0" w14:textId="682D7129" w:rsidR="00FD5925" w:rsidRPr="004B71D5" w:rsidRDefault="00FD5925" w:rsidP="00FD5925">
            <w:pPr>
              <w:pStyle w:val="Header"/>
              <w:keepNext/>
              <w:keepLines/>
              <w:tabs>
                <w:tab w:val="clear" w:pos="4153"/>
                <w:tab w:val="clear" w:pos="8306"/>
              </w:tabs>
              <w:rPr>
                <w:rFonts w:cs="Arial"/>
                <w:sz w:val="22"/>
                <w:szCs w:val="22"/>
              </w:rPr>
            </w:pPr>
            <w:r w:rsidRPr="004B71D5">
              <w:rPr>
                <w:sz w:val="22"/>
                <w:szCs w:val="22"/>
              </w:rPr>
              <w:t>Issue 0</w:t>
            </w:r>
            <w:r w:rsidR="00054E2A" w:rsidRPr="004B71D5">
              <w:rPr>
                <w:sz w:val="22"/>
                <w:szCs w:val="22"/>
              </w:rPr>
              <w:t xml:space="preserve">11 </w:t>
            </w:r>
            <w:r w:rsidRPr="004B71D5">
              <w:rPr>
                <w:sz w:val="22"/>
                <w:szCs w:val="22"/>
              </w:rPr>
              <w:t>Incorporating changes for Competitively Appointed Transmission Owners</w:t>
            </w:r>
            <w:r w:rsidR="00AD3468">
              <w:rPr>
                <w:sz w:val="22"/>
                <w:szCs w:val="22"/>
              </w:rPr>
              <w:t xml:space="preserve"> </w:t>
            </w:r>
            <w:r w:rsidR="00AD3468" w:rsidRPr="00B503A0">
              <w:rPr>
                <w:sz w:val="22"/>
                <w:szCs w:val="22"/>
              </w:rPr>
              <w:t>PM0134</w:t>
            </w:r>
          </w:p>
        </w:tc>
      </w:tr>
    </w:tbl>
    <w:p w14:paraId="6524B41B" w14:textId="77777777" w:rsidR="005552E2" w:rsidRDefault="00740726" w:rsidP="00740726">
      <w:pPr>
        <w:pStyle w:val="Heading1"/>
        <w:numPr>
          <w:ilvl w:val="0"/>
          <w:numId w:val="0"/>
        </w:numPr>
        <w:rPr>
          <w:sz w:val="24"/>
        </w:rPr>
      </w:pPr>
      <w:r>
        <w:lastRenderedPageBreak/>
        <w:t>1</w:t>
      </w:r>
      <w:r w:rsidR="005552E2">
        <w:t xml:space="preserve"> Introduction</w:t>
      </w:r>
      <w:r w:rsidR="0060419F">
        <w:t xml:space="preserve"> </w:t>
      </w:r>
    </w:p>
    <w:p w14:paraId="4C1E5E67" w14:textId="77777777" w:rsidR="005552E2" w:rsidRDefault="005552E2">
      <w:pPr>
        <w:pStyle w:val="Heading2"/>
        <w:keepLines/>
      </w:pPr>
      <w:r>
        <w:t>Scope</w:t>
      </w:r>
    </w:p>
    <w:p w14:paraId="44187327" w14:textId="13B9BE6B" w:rsidR="005552E2" w:rsidRDefault="005552E2" w:rsidP="003E4C02">
      <w:pPr>
        <w:pStyle w:val="Heading3"/>
        <w:keepLines/>
        <w:tabs>
          <w:tab w:val="clear" w:pos="0"/>
          <w:tab w:val="num" w:pos="851"/>
        </w:tabs>
        <w:ind w:left="851" w:hanging="851"/>
        <w:jc w:val="both"/>
      </w:pPr>
      <w:r>
        <w:t xml:space="preserve">This document specifies the requirements for the exchange of information across the </w:t>
      </w:r>
      <w:r w:rsidR="00863416" w:rsidRPr="00863416">
        <w:t>interfaces between The Company, as defined in the STC and meaning the licence holder with system operator responsibilities, and the TOs</w:t>
      </w:r>
      <w:r w:rsidR="007002E1">
        <w:t xml:space="preserve"> </w:t>
      </w:r>
      <w:r>
        <w:t xml:space="preserve"> throughout the Outage Planning process, from Outage requirements identified up to </w:t>
      </w:r>
      <w:r w:rsidR="00E64F7F">
        <w:t xml:space="preserve">six </w:t>
      </w:r>
      <w:r>
        <w:t xml:space="preserve">years </w:t>
      </w:r>
      <w:r w:rsidR="00AA0FEA">
        <w:t xml:space="preserve">and beyond </w:t>
      </w:r>
      <w:r>
        <w:t xml:space="preserve">(for complex schemes and </w:t>
      </w:r>
      <w:r w:rsidR="00BC3A94">
        <w:t xml:space="preserve">National Electricity </w:t>
      </w:r>
      <w:r>
        <w:t xml:space="preserve"> Transmission System reinforcement) to handover of the plan into the Control Phase (including Outage Proposals submitted in the Control Phase).</w:t>
      </w:r>
      <w:r>
        <w:rPr>
          <w:i/>
        </w:rPr>
        <w:t xml:space="preserve"> </w:t>
      </w:r>
    </w:p>
    <w:p w14:paraId="790681EC" w14:textId="77777777" w:rsidR="005552E2" w:rsidRDefault="005552E2" w:rsidP="003E4C02">
      <w:pPr>
        <w:pStyle w:val="Heading3"/>
        <w:keepLines/>
        <w:tabs>
          <w:tab w:val="clear" w:pos="0"/>
          <w:tab w:val="num" w:pos="851"/>
        </w:tabs>
        <w:ind w:left="851" w:hanging="851"/>
        <w:jc w:val="both"/>
      </w:pPr>
      <w:r>
        <w:t>This document applies to Outage requirements on Plant and Apparatus used on or associated with TO Transmission Systems including Protection, associated communication channels and exchange of information related to User Outage requirements that could affect the operation of TOs’ Transmission Systems.</w:t>
      </w:r>
    </w:p>
    <w:p w14:paraId="09B32403" w14:textId="44059B25" w:rsidR="00AA7A71" w:rsidRPr="00AA7A71" w:rsidRDefault="00E96E8B" w:rsidP="003E4C02">
      <w:pPr>
        <w:pStyle w:val="Heading3"/>
        <w:keepLines/>
        <w:tabs>
          <w:tab w:val="clear" w:pos="0"/>
          <w:tab w:val="num" w:pos="851"/>
        </w:tabs>
        <w:ind w:left="851" w:hanging="851"/>
        <w:jc w:val="both"/>
      </w:pPr>
      <w:r>
        <w:t xml:space="preserve">This document </w:t>
      </w:r>
      <w:r w:rsidR="00CF0F17">
        <w:t xml:space="preserve">has been revised to take account of the </w:t>
      </w:r>
      <w:r w:rsidR="00AA7A71" w:rsidRPr="00AA7A71">
        <w:t xml:space="preserve">introduction of the offshore transmission networks </w:t>
      </w:r>
      <w:r w:rsidR="00CF0F17">
        <w:t xml:space="preserve">and the resultant </w:t>
      </w:r>
      <w:r w:rsidR="00AA7A71" w:rsidRPr="00AA7A71">
        <w:t>increase</w:t>
      </w:r>
      <w:r w:rsidR="00CF0F17">
        <w:t xml:space="preserve"> in </w:t>
      </w:r>
      <w:r w:rsidR="00AA7A71" w:rsidRPr="00AA7A71">
        <w:t>the number of T</w:t>
      </w:r>
      <w:r w:rsidR="00CF0F17">
        <w:t>Os</w:t>
      </w:r>
      <w:r w:rsidR="00AA7A71" w:rsidRPr="00AA7A71">
        <w:t xml:space="preserve"> that </w:t>
      </w:r>
      <w:r w:rsidR="00CF0F17">
        <w:t xml:space="preserve">will require to interact with </w:t>
      </w:r>
      <w:r w:rsidR="00AD77C7">
        <w:t xml:space="preserve">The Company </w:t>
      </w:r>
      <w:r w:rsidR="00AA7A71" w:rsidRPr="00AA7A71">
        <w:t xml:space="preserve">in </w:t>
      </w:r>
      <w:r w:rsidR="00CF0F17">
        <w:t>the</w:t>
      </w:r>
      <w:r w:rsidR="00AA7A71" w:rsidRPr="00AA7A71">
        <w:t xml:space="preserve"> role as coordinator of generator and network outage data</w:t>
      </w:r>
      <w:r w:rsidR="00CF0F17">
        <w:t>.</w:t>
      </w:r>
    </w:p>
    <w:p w14:paraId="38794282" w14:textId="73D66A2A" w:rsidR="005552E2" w:rsidRDefault="005552E2" w:rsidP="003E4C02">
      <w:pPr>
        <w:pStyle w:val="Heading3"/>
        <w:keepLines/>
        <w:tabs>
          <w:tab w:val="clear" w:pos="0"/>
          <w:tab w:val="num" w:pos="851"/>
        </w:tabs>
        <w:ind w:left="851" w:hanging="851"/>
        <w:jc w:val="both"/>
      </w:pPr>
      <w:r>
        <w:t xml:space="preserve">This document applies to </w:t>
      </w:r>
      <w:r w:rsidR="00AD77C7">
        <w:t xml:space="preserve">The Company </w:t>
      </w:r>
      <w:r>
        <w:t>and TOs. For the purposes of this document, the TOs are:</w:t>
      </w:r>
    </w:p>
    <w:p w14:paraId="1EF950A4" w14:textId="77777777" w:rsidR="007052AA" w:rsidRDefault="007052AA" w:rsidP="005525ED">
      <w:pPr>
        <w:pStyle w:val="Heading3"/>
        <w:keepLines/>
        <w:numPr>
          <w:ilvl w:val="0"/>
          <w:numId w:val="33"/>
        </w:numPr>
        <w:jc w:val="both"/>
      </w:pPr>
      <w:proofErr w:type="gramStart"/>
      <w:r>
        <w:t>NGET;</w:t>
      </w:r>
      <w:proofErr w:type="gramEnd"/>
    </w:p>
    <w:p w14:paraId="5D976E21" w14:textId="77777777" w:rsidR="005525ED" w:rsidRDefault="005525ED" w:rsidP="005525ED">
      <w:pPr>
        <w:pStyle w:val="Heading3"/>
        <w:keepLines/>
        <w:numPr>
          <w:ilvl w:val="0"/>
          <w:numId w:val="33"/>
        </w:numPr>
        <w:jc w:val="both"/>
      </w:pPr>
      <w:proofErr w:type="gramStart"/>
      <w:r>
        <w:t>SPT;</w:t>
      </w:r>
      <w:proofErr w:type="gramEnd"/>
      <w:r>
        <w:t xml:space="preserve"> </w:t>
      </w:r>
    </w:p>
    <w:p w14:paraId="1568DDEE" w14:textId="2C4A4646" w:rsidR="005525ED" w:rsidRDefault="005525ED" w:rsidP="005525ED">
      <w:pPr>
        <w:pStyle w:val="Heading3"/>
        <w:keepLines/>
        <w:numPr>
          <w:ilvl w:val="0"/>
          <w:numId w:val="33"/>
        </w:numPr>
        <w:jc w:val="both"/>
      </w:pPr>
      <w:r>
        <w:t xml:space="preserve">SHETL; </w:t>
      </w:r>
      <w:del w:id="0" w:author="Steve Baker [NESO]" w:date="2025-10-15T18:15:00Z" w16du:dateUtc="2025-10-15T17:15:00Z">
        <w:r w:rsidDel="00C82AD2">
          <w:delText>and</w:delText>
        </w:r>
      </w:del>
    </w:p>
    <w:p w14:paraId="7316A330" w14:textId="38BBBDB8" w:rsidR="005525ED" w:rsidRDefault="005525ED" w:rsidP="005525ED">
      <w:pPr>
        <w:pStyle w:val="Heading3"/>
        <w:keepLines/>
        <w:numPr>
          <w:ilvl w:val="0"/>
          <w:numId w:val="33"/>
        </w:numPr>
        <w:jc w:val="both"/>
      </w:pPr>
      <w:r>
        <w:t>All Offshore Transmission Licence holders as appointed by OFGEM</w:t>
      </w:r>
      <w:ins w:id="1" w:author="Steve Baker [NESO]" w:date="2025-10-15T18:15:00Z" w16du:dateUtc="2025-10-15T17:15:00Z">
        <w:r w:rsidR="00C82AD2">
          <w:t>; and</w:t>
        </w:r>
      </w:ins>
    </w:p>
    <w:p w14:paraId="2AE890E1" w14:textId="44246FCA" w:rsidR="004E48B5" w:rsidRDefault="004E48B5" w:rsidP="004E48B5">
      <w:pPr>
        <w:pStyle w:val="Heading3"/>
        <w:keepLines/>
        <w:numPr>
          <w:ilvl w:val="0"/>
          <w:numId w:val="33"/>
        </w:numPr>
        <w:jc w:val="both"/>
      </w:pPr>
      <w:r w:rsidRPr="00943C96">
        <w:t xml:space="preserve">All </w:t>
      </w:r>
      <w:r>
        <w:t>Competitively Appointed</w:t>
      </w:r>
      <w:r w:rsidRPr="00943C96">
        <w:t xml:space="preserve"> Transmission Licence holders</w:t>
      </w:r>
      <w:r>
        <w:t xml:space="preserve"> as appointed by OFGEM</w:t>
      </w:r>
      <w:del w:id="2" w:author="Steve Baker [NESO]" w:date="2025-10-15T18:15:00Z" w16du:dateUtc="2025-10-15T17:15:00Z">
        <w:r w:rsidDel="00E16885">
          <w:delText xml:space="preserve"> (for the avoidance of doubt a Competitively Appointed Transmission Licensee is assumed to be an Onshore Transmission Licensee)</w:delText>
        </w:r>
      </w:del>
      <w:r>
        <w:t>.</w:t>
      </w:r>
    </w:p>
    <w:p w14:paraId="467F5D53" w14:textId="77777777" w:rsidR="005525ED" w:rsidRDefault="0074649A" w:rsidP="005525ED">
      <w:pPr>
        <w:pStyle w:val="Heading3"/>
        <w:keepLines/>
        <w:ind w:left="720" w:hanging="720"/>
        <w:jc w:val="both"/>
      </w:pPr>
      <w:r>
        <w:t xml:space="preserve">No distinction is generally made within the document between Onshore and Offshore TOs. References are applicable to both </w:t>
      </w:r>
      <w:r w:rsidR="00932CB3">
        <w:t>unless</w:t>
      </w:r>
      <w:r>
        <w:t xml:space="preserve"> specific conditions or exceptions are made in the document relating to an Onshore TO or Offshore TO </w:t>
      </w:r>
      <w:r w:rsidR="00932CB3">
        <w:t>and such</w:t>
      </w:r>
      <w:r>
        <w:t xml:space="preserve"> distinction will be prefixed a</w:t>
      </w:r>
      <w:r w:rsidR="00932CB3">
        <w:t>ccordingly</w:t>
      </w:r>
      <w:r>
        <w:t xml:space="preserve">. </w:t>
      </w:r>
    </w:p>
    <w:p w14:paraId="1F2C20C8" w14:textId="77777777" w:rsidR="00E96E8B" w:rsidRPr="00533CA7" w:rsidRDefault="00E96E8B" w:rsidP="005525ED">
      <w:pPr>
        <w:pStyle w:val="Heading3"/>
        <w:keepLines/>
        <w:ind w:left="720" w:hanging="720"/>
        <w:jc w:val="both"/>
      </w:pPr>
      <w:r>
        <w:t xml:space="preserve">This document </w:t>
      </w:r>
      <w:r w:rsidRPr="00E96E8B">
        <w:t xml:space="preserve">recognises </w:t>
      </w:r>
      <w:r w:rsidRPr="00E96E8B">
        <w:rPr>
          <w:szCs w:val="22"/>
        </w:rPr>
        <w:t xml:space="preserve">that an onshore TO may become the owner of one or more </w:t>
      </w:r>
      <w:r>
        <w:rPr>
          <w:szCs w:val="22"/>
        </w:rPr>
        <w:t>O</w:t>
      </w:r>
      <w:r w:rsidRPr="00E96E8B">
        <w:rPr>
          <w:szCs w:val="22"/>
        </w:rPr>
        <w:t xml:space="preserve">ffshore </w:t>
      </w:r>
      <w:r>
        <w:rPr>
          <w:szCs w:val="22"/>
        </w:rPr>
        <w:t>N</w:t>
      </w:r>
      <w:r w:rsidR="000039F1" w:rsidRPr="00E96E8B">
        <w:rPr>
          <w:szCs w:val="22"/>
        </w:rPr>
        <w:t>etworks</w:t>
      </w:r>
      <w:r w:rsidR="00932CB3">
        <w:rPr>
          <w:szCs w:val="22"/>
        </w:rPr>
        <w:t xml:space="preserve"> and that the ownership of TO networks may change over time.</w:t>
      </w:r>
    </w:p>
    <w:p w14:paraId="7AF25425" w14:textId="77777777" w:rsidR="00533CA7" w:rsidRDefault="00533CA7" w:rsidP="00D025CB">
      <w:pPr>
        <w:pStyle w:val="Heading3"/>
        <w:keepLines/>
        <w:numPr>
          <w:ilvl w:val="0"/>
          <w:numId w:val="0"/>
        </w:numPr>
        <w:ind w:left="720"/>
        <w:jc w:val="both"/>
      </w:pPr>
    </w:p>
    <w:p w14:paraId="3D931830" w14:textId="77777777" w:rsidR="005552E2" w:rsidRDefault="005552E2">
      <w:pPr>
        <w:pStyle w:val="Heading2"/>
        <w:keepLines/>
      </w:pPr>
      <w:r>
        <w:t xml:space="preserve">Objectives </w:t>
      </w:r>
    </w:p>
    <w:p w14:paraId="4F13AFF2" w14:textId="1A46532A" w:rsidR="005552E2" w:rsidRDefault="005552E2" w:rsidP="003E4C02">
      <w:pPr>
        <w:pStyle w:val="Heading3"/>
        <w:keepLines/>
        <w:tabs>
          <w:tab w:val="clear" w:pos="0"/>
          <w:tab w:val="num" w:pos="851"/>
        </w:tabs>
        <w:ind w:left="851" w:hanging="851"/>
        <w:jc w:val="both"/>
      </w:pPr>
      <w:r>
        <w:t xml:space="preserve">The objective of this STCP is to provide for an efficient exchange of information between </w:t>
      </w:r>
      <w:r w:rsidR="00AD77C7">
        <w:t xml:space="preserve">The Company </w:t>
      </w:r>
      <w:r>
        <w:t>and TOs to facilitate:</w:t>
      </w:r>
    </w:p>
    <w:p w14:paraId="4151ADD5" w14:textId="77777777" w:rsidR="005552E2" w:rsidRDefault="005552E2" w:rsidP="00812136">
      <w:pPr>
        <w:pStyle w:val="Heading3"/>
        <w:keepLines/>
        <w:numPr>
          <w:ilvl w:val="0"/>
          <w:numId w:val="25"/>
        </w:numPr>
        <w:tabs>
          <w:tab w:val="clear" w:pos="360"/>
          <w:tab w:val="num" w:pos="1083"/>
        </w:tabs>
        <w:spacing w:after="0"/>
        <w:ind w:left="1077" w:hanging="357"/>
        <w:jc w:val="both"/>
      </w:pPr>
      <w:r>
        <w:t>the co-ordinated development of Outage Proposals by each TO; and</w:t>
      </w:r>
    </w:p>
    <w:p w14:paraId="758692D3" w14:textId="09818E5F" w:rsidR="005552E2" w:rsidRDefault="005552E2" w:rsidP="00812136">
      <w:pPr>
        <w:pStyle w:val="Heading3"/>
        <w:keepLines/>
        <w:numPr>
          <w:ilvl w:val="0"/>
          <w:numId w:val="25"/>
        </w:numPr>
        <w:tabs>
          <w:tab w:val="clear" w:pos="360"/>
          <w:tab w:val="num" w:pos="1080"/>
        </w:tabs>
        <w:ind w:left="1080"/>
        <w:jc w:val="both"/>
      </w:pPr>
      <w:r>
        <w:t xml:space="preserve">preparation of Outage Plans for the </w:t>
      </w:r>
      <w:r w:rsidR="00BC3A94">
        <w:t>National Electricity</w:t>
      </w:r>
      <w:r>
        <w:t xml:space="preserve"> Transmission System by</w:t>
      </w:r>
      <w:r w:rsidR="00AD77C7">
        <w:t xml:space="preserve"> The Company</w:t>
      </w:r>
      <w:r>
        <w:t xml:space="preserve">, </w:t>
      </w:r>
      <w:proofErr w:type="gramStart"/>
      <w:r>
        <w:t>taking into account</w:t>
      </w:r>
      <w:proofErr w:type="gramEnd"/>
      <w:r>
        <w:t xml:space="preserve"> each TO’s Outage Proposals. </w:t>
      </w:r>
    </w:p>
    <w:p w14:paraId="46BBAFAC" w14:textId="77777777" w:rsidR="005552E2" w:rsidRDefault="005552E2">
      <w:pPr>
        <w:pStyle w:val="Heading3"/>
        <w:keepLines/>
        <w:jc w:val="both"/>
      </w:pPr>
      <w:r>
        <w:t>To meet this objective, this STCP specifies the following:</w:t>
      </w:r>
    </w:p>
    <w:p w14:paraId="294F3F9D" w14:textId="372AC4DA" w:rsidR="005552E2" w:rsidRDefault="005552E2" w:rsidP="00812136">
      <w:pPr>
        <w:pStyle w:val="Heading3"/>
        <w:keepLines/>
        <w:numPr>
          <w:ilvl w:val="0"/>
          <w:numId w:val="13"/>
        </w:numPr>
        <w:tabs>
          <w:tab w:val="clear" w:pos="360"/>
          <w:tab w:val="num" w:pos="1077"/>
        </w:tabs>
        <w:spacing w:after="0"/>
        <w:ind w:left="1071" w:hanging="357"/>
        <w:jc w:val="both"/>
      </w:pPr>
      <w:r>
        <w:t xml:space="preserve">the requirements for exchange of information between </w:t>
      </w:r>
      <w:r w:rsidR="00AD77C7">
        <w:t xml:space="preserve">The Company </w:t>
      </w:r>
      <w:r>
        <w:t xml:space="preserve">and TOs related to Outage </w:t>
      </w:r>
      <w:proofErr w:type="gramStart"/>
      <w:r>
        <w:t>Planning;</w:t>
      </w:r>
      <w:proofErr w:type="gramEnd"/>
    </w:p>
    <w:p w14:paraId="6048339D" w14:textId="7C74C9BA" w:rsidR="005552E2" w:rsidRDefault="00AD77C7" w:rsidP="00812136">
      <w:pPr>
        <w:pStyle w:val="Heading3"/>
        <w:keepLines/>
        <w:numPr>
          <w:ilvl w:val="0"/>
          <w:numId w:val="13"/>
        </w:numPr>
        <w:tabs>
          <w:tab w:val="clear" w:pos="360"/>
          <w:tab w:val="num" w:pos="1077"/>
        </w:tabs>
        <w:spacing w:after="0"/>
        <w:ind w:left="1071" w:hanging="357"/>
        <w:jc w:val="both"/>
      </w:pPr>
      <w:r>
        <w:t xml:space="preserve">The Company </w:t>
      </w:r>
      <w:r w:rsidR="005552E2">
        <w:t xml:space="preserve">responsibilities to develop and maintain Outage </w:t>
      </w:r>
      <w:proofErr w:type="gramStart"/>
      <w:r w:rsidR="005552E2">
        <w:t>Plans;</w:t>
      </w:r>
      <w:proofErr w:type="gramEnd"/>
    </w:p>
    <w:p w14:paraId="4CF0F61C" w14:textId="276BE154" w:rsidR="005552E2" w:rsidRDefault="005552E2" w:rsidP="00812136">
      <w:pPr>
        <w:pStyle w:val="Heading3"/>
        <w:keepLines/>
        <w:numPr>
          <w:ilvl w:val="0"/>
          <w:numId w:val="13"/>
        </w:numPr>
        <w:tabs>
          <w:tab w:val="clear" w:pos="360"/>
          <w:tab w:val="num" w:pos="1074"/>
        </w:tabs>
        <w:ind w:left="1074"/>
        <w:jc w:val="both"/>
      </w:pPr>
      <w:r>
        <w:t>TO responsibilities to develop and keep up to date Outage Proposals</w:t>
      </w:r>
      <w:r w:rsidR="00E4262F">
        <w:t>; and</w:t>
      </w:r>
    </w:p>
    <w:p w14:paraId="6284B51C" w14:textId="1FF2C5DC" w:rsidR="006E23AD" w:rsidRDefault="004E507F" w:rsidP="00812136">
      <w:pPr>
        <w:pStyle w:val="Heading3"/>
        <w:keepLines/>
        <w:numPr>
          <w:ilvl w:val="0"/>
          <w:numId w:val="13"/>
        </w:numPr>
        <w:tabs>
          <w:tab w:val="clear" w:pos="360"/>
          <w:tab w:val="num" w:pos="1074"/>
        </w:tabs>
        <w:ind w:left="1074"/>
        <w:jc w:val="both"/>
      </w:pPr>
      <w:r>
        <w:t xml:space="preserve">The Company </w:t>
      </w:r>
      <w:r w:rsidR="00816658">
        <w:t>responsibilities for satisfying the requirements of the Elect</w:t>
      </w:r>
      <w:r w:rsidR="00D92B77">
        <w:t>ricity System Restoration Standard</w:t>
      </w:r>
      <w:r w:rsidR="00BA7B7C">
        <w:t xml:space="preserve"> against Outage Plans</w:t>
      </w:r>
      <w:r w:rsidR="00E4262F">
        <w:t>.</w:t>
      </w:r>
      <w:r w:rsidR="00D92B77">
        <w:t xml:space="preserve"> </w:t>
      </w:r>
    </w:p>
    <w:p w14:paraId="38D0C79B" w14:textId="77777777" w:rsidR="00307044" w:rsidRDefault="00307044">
      <w:pPr>
        <w:pStyle w:val="Heading3"/>
        <w:keepLines/>
        <w:numPr>
          <w:ilvl w:val="0"/>
          <w:numId w:val="0"/>
        </w:numPr>
        <w:jc w:val="both"/>
      </w:pPr>
    </w:p>
    <w:p w14:paraId="3C864A78" w14:textId="77777777" w:rsidR="00307044" w:rsidRDefault="00307044">
      <w:pPr>
        <w:pStyle w:val="Heading3"/>
        <w:keepLines/>
        <w:numPr>
          <w:ilvl w:val="0"/>
          <w:numId w:val="0"/>
        </w:numPr>
        <w:jc w:val="both"/>
      </w:pPr>
    </w:p>
    <w:p w14:paraId="06E3AA2D" w14:textId="77777777" w:rsidR="005552E2" w:rsidRDefault="005552E2">
      <w:pPr>
        <w:pStyle w:val="Heading2"/>
        <w:keepLines/>
      </w:pPr>
      <w:r>
        <w:lastRenderedPageBreak/>
        <w:t>Key Definitions</w:t>
      </w:r>
    </w:p>
    <w:p w14:paraId="670425E2" w14:textId="77777777" w:rsidR="005552E2" w:rsidRDefault="005552E2" w:rsidP="007F0BEB">
      <w:pPr>
        <w:pStyle w:val="Heading3"/>
        <w:keepLines/>
        <w:jc w:val="both"/>
      </w:pPr>
      <w:r>
        <w:t>For the purposes of STCP11-1:</w:t>
      </w:r>
    </w:p>
    <w:p w14:paraId="252E4F61" w14:textId="77777777" w:rsidR="00271714" w:rsidRPr="00271714" w:rsidRDefault="00271714" w:rsidP="00434222">
      <w:pPr>
        <w:pStyle w:val="Heading4"/>
        <w:tabs>
          <w:tab w:val="clear" w:pos="0"/>
          <w:tab w:val="num" w:pos="851"/>
        </w:tabs>
        <w:ind w:left="851" w:hanging="851"/>
        <w:jc w:val="both"/>
      </w:pPr>
      <w:r>
        <w:rPr>
          <w:b/>
        </w:rPr>
        <w:t xml:space="preserve">Capacity </w:t>
      </w:r>
      <w:r w:rsidRPr="00FA7097">
        <w:rPr>
          <w:b/>
        </w:rPr>
        <w:t>Declaration</w:t>
      </w:r>
      <w:r>
        <w:t xml:space="preserve"> means a statement indicating restrictions to the import and/or export capability of the network boundary</w:t>
      </w:r>
    </w:p>
    <w:p w14:paraId="7CA814E0" w14:textId="77777777" w:rsidR="005552E2" w:rsidRDefault="005552E2" w:rsidP="00434222">
      <w:pPr>
        <w:pStyle w:val="Heading4"/>
        <w:tabs>
          <w:tab w:val="clear" w:pos="0"/>
          <w:tab w:val="num" w:pos="851"/>
        </w:tabs>
        <w:ind w:left="851" w:hanging="851"/>
        <w:jc w:val="both"/>
      </w:pPr>
      <w:r>
        <w:rPr>
          <w:b/>
          <w:bCs/>
        </w:rPr>
        <w:t>Core Outage</w:t>
      </w:r>
      <w:r>
        <w:t xml:space="preserve"> means an Outage of an asset associated with the 400kV, 275kV or 132kV interconnected Transmission System including all User Outages (other than DNO User Outage).</w:t>
      </w:r>
    </w:p>
    <w:p w14:paraId="5735D101" w14:textId="77777777" w:rsidR="005552E2" w:rsidRDefault="005552E2" w:rsidP="00434222">
      <w:pPr>
        <w:pStyle w:val="Heading4"/>
        <w:tabs>
          <w:tab w:val="clear" w:pos="0"/>
          <w:tab w:val="num" w:pos="851"/>
        </w:tabs>
        <w:ind w:left="851" w:hanging="851"/>
        <w:jc w:val="both"/>
      </w:pPr>
      <w:r>
        <w:rPr>
          <w:b/>
          <w:bCs/>
        </w:rPr>
        <w:t>Draft Outage Plan</w:t>
      </w:r>
      <w:r>
        <w:t xml:space="preserve"> means the Outage Plan published for consultation in engineering week 34 for Year</w:t>
      </w:r>
      <w:r w:rsidR="00C43BA3">
        <w:t>s</w:t>
      </w:r>
      <w:r>
        <w:t xml:space="preserve"> 1</w:t>
      </w:r>
      <w:r w:rsidR="00C43BA3">
        <w:t xml:space="preserve"> and 2</w:t>
      </w:r>
      <w:r>
        <w:t>.</w:t>
      </w:r>
    </w:p>
    <w:p w14:paraId="46A0087A" w14:textId="77777777" w:rsidR="005552E2" w:rsidRDefault="005552E2" w:rsidP="003E4C02">
      <w:pPr>
        <w:pStyle w:val="Heading4"/>
        <w:tabs>
          <w:tab w:val="clear" w:pos="0"/>
          <w:tab w:val="num" w:pos="851"/>
        </w:tabs>
        <w:ind w:left="851" w:hanging="851"/>
        <w:jc w:val="both"/>
      </w:pPr>
      <w:r>
        <w:rPr>
          <w:b/>
          <w:bCs/>
        </w:rPr>
        <w:t>Final Outage Plan</w:t>
      </w:r>
      <w:r>
        <w:t xml:space="preserve"> means the Outage Plan as agreed and issued in </w:t>
      </w:r>
      <w:proofErr w:type="gramStart"/>
      <w:r>
        <w:t xml:space="preserve">engineering </w:t>
      </w:r>
      <w:r w:rsidR="00DE2272">
        <w:t xml:space="preserve"> </w:t>
      </w:r>
      <w:r>
        <w:t>week</w:t>
      </w:r>
      <w:proofErr w:type="gramEnd"/>
      <w:r>
        <w:t xml:space="preserve"> 49 for Year</w:t>
      </w:r>
      <w:r w:rsidR="00C43BA3">
        <w:t>s</w:t>
      </w:r>
      <w:r>
        <w:t xml:space="preserve"> 1</w:t>
      </w:r>
      <w:r w:rsidR="00C43BA3">
        <w:t xml:space="preserve"> and 2</w:t>
      </w:r>
      <w:r>
        <w:t>.</w:t>
      </w:r>
    </w:p>
    <w:p w14:paraId="0472067E" w14:textId="0F64CD91" w:rsidR="00DE2272" w:rsidRPr="00556F17" w:rsidRDefault="00DE2272" w:rsidP="00434222">
      <w:pPr>
        <w:pStyle w:val="Heading4"/>
        <w:tabs>
          <w:tab w:val="clear" w:pos="0"/>
          <w:tab w:val="num" w:pos="851"/>
        </w:tabs>
        <w:ind w:left="851" w:hanging="851"/>
        <w:jc w:val="both"/>
        <w:rPr>
          <w:b/>
        </w:rPr>
      </w:pPr>
      <w:r w:rsidRPr="00556F17">
        <w:rPr>
          <w:b/>
        </w:rPr>
        <w:t>Key Outages</w:t>
      </w:r>
      <w:r w:rsidR="00556F17">
        <w:t xml:space="preserve"> means</w:t>
      </w:r>
      <w:r w:rsidR="00D11F88" w:rsidRPr="00D11F88">
        <w:t xml:space="preserve"> </w:t>
      </w:r>
      <w:r w:rsidR="00D11F88">
        <w:t>outages which affect the operation of the MITS and/or those outages that are agreed between the TO’s and</w:t>
      </w:r>
      <w:r w:rsidR="004E507F">
        <w:t xml:space="preserve"> The Company</w:t>
      </w:r>
      <w:r w:rsidR="00E94022">
        <w:t xml:space="preserve">. </w:t>
      </w:r>
      <w:r w:rsidR="00E94022" w:rsidRPr="00E94022">
        <w:t xml:space="preserve">These will include </w:t>
      </w:r>
      <w:r w:rsidR="006829F6">
        <w:lastRenderedPageBreak/>
        <w:t>o</w:t>
      </w:r>
      <w:r w:rsidR="00E94022" w:rsidRPr="00E94022">
        <w:t>utages on connections to generators that have only a single connection to the transmission system.</w:t>
      </w:r>
    </w:p>
    <w:p w14:paraId="256FBEE8" w14:textId="77777777" w:rsidR="005552E2" w:rsidRDefault="005552E2" w:rsidP="00434222">
      <w:pPr>
        <w:pStyle w:val="Heading4"/>
        <w:keepLines/>
        <w:tabs>
          <w:tab w:val="clear" w:pos="0"/>
          <w:tab w:val="num" w:pos="851"/>
        </w:tabs>
        <w:ind w:left="851" w:hanging="851"/>
        <w:jc w:val="both"/>
      </w:pPr>
      <w:r>
        <w:rPr>
          <w:b/>
          <w:bCs/>
        </w:rPr>
        <w:t xml:space="preserve">MITS (Main interconnected Transmission System) </w:t>
      </w:r>
      <w:r>
        <w:t xml:space="preserve">means all the 400kV, 275kV and the 132kV network elements of the </w:t>
      </w:r>
      <w:r w:rsidR="00BC3A94">
        <w:t xml:space="preserve">National Electricity </w:t>
      </w:r>
      <w:r>
        <w:t>Transmission System but excludes Generation Circuits, Transformer Connection to a Lower Voltage System &amp; External Interconnections between the Scottish Transmission System and External Systems.</w:t>
      </w:r>
    </w:p>
    <w:p w14:paraId="4AFB876C" w14:textId="0CB8BCF2" w:rsidR="00E310CC" w:rsidRDefault="004E507F" w:rsidP="00434222">
      <w:pPr>
        <w:pStyle w:val="Heading4"/>
        <w:keepLines/>
        <w:tabs>
          <w:tab w:val="clear" w:pos="0"/>
          <w:tab w:val="num" w:pos="851"/>
        </w:tabs>
        <w:ind w:left="851" w:hanging="851"/>
        <w:jc w:val="both"/>
      </w:pPr>
      <w:r w:rsidRPr="0090376A">
        <w:rPr>
          <w:b/>
          <w:bCs/>
        </w:rPr>
        <w:t>The Company</w:t>
      </w:r>
      <w:r w:rsidRPr="003E4C02">
        <w:t xml:space="preserve"> </w:t>
      </w:r>
      <w:r w:rsidR="005552E2">
        <w:rPr>
          <w:b/>
          <w:bCs/>
        </w:rPr>
        <w:t xml:space="preserve">Outage Database </w:t>
      </w:r>
      <w:r w:rsidR="005552E2">
        <w:t xml:space="preserve">means the database </w:t>
      </w:r>
      <w:r w:rsidR="00CD19FA">
        <w:t xml:space="preserve">(currently known as </w:t>
      </w:r>
      <w:proofErr w:type="spellStart"/>
      <w:r w:rsidR="00415DBA">
        <w:t>eNAMS</w:t>
      </w:r>
      <w:proofErr w:type="spellEnd"/>
      <w:r w:rsidR="00CD19FA">
        <w:t xml:space="preserve">) </w:t>
      </w:r>
      <w:r w:rsidR="005552E2">
        <w:t xml:space="preserve">used by </w:t>
      </w:r>
      <w:r w:rsidR="00604752">
        <w:t>The Company</w:t>
      </w:r>
      <w:r w:rsidR="005552E2">
        <w:t xml:space="preserve"> to record and monitor details of Outages of equipment forming part of the </w:t>
      </w:r>
      <w:r w:rsidR="00BC3A94">
        <w:t xml:space="preserve">National Electricity </w:t>
      </w:r>
      <w:r w:rsidR="005552E2">
        <w:t>Transmission System</w:t>
      </w:r>
      <w:r w:rsidR="00E310CC">
        <w:t>.</w:t>
      </w:r>
      <w:r w:rsidR="007002E1">
        <w:t xml:space="preserve"> </w:t>
      </w:r>
      <w:r w:rsidR="00E310CC">
        <w:t>(See also Appendix B – Outage Database)</w:t>
      </w:r>
    </w:p>
    <w:p w14:paraId="2E871C77" w14:textId="77777777" w:rsidR="005552E2" w:rsidRDefault="00E310CC" w:rsidP="00434222">
      <w:pPr>
        <w:pStyle w:val="Heading4"/>
        <w:keepLines/>
        <w:tabs>
          <w:tab w:val="clear" w:pos="0"/>
          <w:tab w:val="num" w:pos="851"/>
        </w:tabs>
        <w:ind w:left="851" w:hanging="851"/>
        <w:jc w:val="both"/>
      </w:pPr>
      <w:r w:rsidRPr="00E310CC">
        <w:rPr>
          <w:b/>
        </w:rPr>
        <w:t>Offshore Network</w:t>
      </w:r>
      <w:r>
        <w:t xml:space="preserve"> </w:t>
      </w:r>
      <w:r w:rsidRPr="00E310CC">
        <w:t>means a collection of offshore substations and assets that connect offshore generation plants with the onshore transmission system</w:t>
      </w:r>
      <w:r w:rsidR="00B65723" w:rsidRPr="00E310CC">
        <w:t>.</w:t>
      </w:r>
    </w:p>
    <w:p w14:paraId="105BE018" w14:textId="77777777" w:rsidR="005552E2" w:rsidRDefault="005552E2" w:rsidP="00434222">
      <w:pPr>
        <w:pStyle w:val="Heading4"/>
        <w:tabs>
          <w:tab w:val="clear" w:pos="0"/>
          <w:tab w:val="num" w:pos="851"/>
        </w:tabs>
        <w:ind w:left="851" w:hanging="851"/>
        <w:jc w:val="both"/>
      </w:pPr>
      <w:r>
        <w:rPr>
          <w:b/>
          <w:bCs/>
        </w:rPr>
        <w:t>Outage Planning</w:t>
      </w:r>
      <w:r>
        <w:t xml:space="preserve"> means the development of an Outage Plan.</w:t>
      </w:r>
    </w:p>
    <w:p w14:paraId="2FB0AA8C" w14:textId="77777777" w:rsidR="005552E2" w:rsidRDefault="005552E2" w:rsidP="00434222">
      <w:pPr>
        <w:pStyle w:val="Heading4"/>
        <w:tabs>
          <w:tab w:val="clear" w:pos="0"/>
          <w:tab w:val="num" w:pos="851"/>
        </w:tabs>
        <w:ind w:left="851" w:hanging="851"/>
        <w:jc w:val="both"/>
      </w:pPr>
      <w:r>
        <w:rPr>
          <w:b/>
          <w:bCs/>
        </w:rPr>
        <w:t xml:space="preserve">Outage Start Time </w:t>
      </w:r>
      <w:r>
        <w:t>means the time the Outage is released to the TO for safety isolation.</w:t>
      </w:r>
    </w:p>
    <w:p w14:paraId="278B8EAF" w14:textId="349E331F" w:rsidR="005552E2" w:rsidRDefault="005552E2" w:rsidP="00434222">
      <w:pPr>
        <w:pStyle w:val="Heading4"/>
        <w:tabs>
          <w:tab w:val="clear" w:pos="0"/>
          <w:tab w:val="num" w:pos="851"/>
        </w:tabs>
        <w:ind w:left="851" w:hanging="851"/>
        <w:jc w:val="both"/>
      </w:pPr>
      <w:r>
        <w:rPr>
          <w:b/>
          <w:bCs/>
        </w:rPr>
        <w:t>Outage Return Time</w:t>
      </w:r>
      <w:r>
        <w:t xml:space="preserve"> means the time the Outage is released by the TO for operational use</w:t>
      </w:r>
      <w:r w:rsidR="00E72B25">
        <w:t xml:space="preserve"> by</w:t>
      </w:r>
      <w:r w:rsidR="004E507F">
        <w:t xml:space="preserve"> The Company</w:t>
      </w:r>
      <w:r>
        <w:t>.</w:t>
      </w:r>
    </w:p>
    <w:p w14:paraId="2FED908A" w14:textId="77777777" w:rsidR="005552E2" w:rsidRDefault="005552E2" w:rsidP="00434222">
      <w:pPr>
        <w:pStyle w:val="Heading4"/>
        <w:tabs>
          <w:tab w:val="clear" w:pos="0"/>
          <w:tab w:val="num" w:pos="851"/>
        </w:tabs>
        <w:ind w:left="851" w:hanging="851"/>
        <w:jc w:val="both"/>
      </w:pPr>
      <w:r>
        <w:rPr>
          <w:b/>
          <w:bCs/>
        </w:rPr>
        <w:t>Opportunity Outage</w:t>
      </w:r>
      <w:r>
        <w:t xml:space="preserve"> means an Outage of an asset with no </w:t>
      </w:r>
      <w:r w:rsidR="00035DAA">
        <w:t>S</w:t>
      </w:r>
      <w:r w:rsidR="00E72B25">
        <w:t xml:space="preserve">ystem </w:t>
      </w:r>
      <w:r>
        <w:t>security or no cost issues which is planned after issue of the Final Outage Plan.</w:t>
      </w:r>
    </w:p>
    <w:p w14:paraId="47CEC41E" w14:textId="77777777" w:rsidR="005552E2" w:rsidRDefault="005552E2" w:rsidP="00434222">
      <w:pPr>
        <w:pStyle w:val="Heading4"/>
        <w:tabs>
          <w:tab w:val="clear" w:pos="0"/>
          <w:tab w:val="num" w:pos="851"/>
        </w:tabs>
        <w:ind w:left="851" w:hanging="851"/>
        <w:jc w:val="both"/>
      </w:pPr>
      <w:r>
        <w:rPr>
          <w:b/>
          <w:bCs/>
        </w:rPr>
        <w:t>Outage Plan Build</w:t>
      </w:r>
      <w:r>
        <w:t xml:space="preserve"> means the staged development of the Outage Plan at the year ahead </w:t>
      </w:r>
      <w:r w:rsidR="00C43BA3">
        <w:t xml:space="preserve">and following year </w:t>
      </w:r>
      <w:r>
        <w:t>(</w:t>
      </w:r>
      <w:r w:rsidR="00DE2272">
        <w:t>Y</w:t>
      </w:r>
      <w:r>
        <w:t>ear</w:t>
      </w:r>
      <w:r w:rsidR="00C43BA3">
        <w:t>s</w:t>
      </w:r>
      <w:r>
        <w:t xml:space="preserve"> 1</w:t>
      </w:r>
      <w:r w:rsidR="00C43BA3">
        <w:t xml:space="preserve"> &amp; 2</w:t>
      </w:r>
      <w:r>
        <w:t>) stage.</w:t>
      </w:r>
    </w:p>
    <w:p w14:paraId="62467F66" w14:textId="2ED7481B" w:rsidR="005552E2" w:rsidRDefault="005552E2" w:rsidP="00434222">
      <w:pPr>
        <w:pStyle w:val="Heading4"/>
        <w:tabs>
          <w:tab w:val="clear" w:pos="0"/>
          <w:tab w:val="num" w:pos="851"/>
        </w:tabs>
        <w:ind w:left="851" w:hanging="851"/>
        <w:jc w:val="both"/>
      </w:pPr>
      <w:r>
        <w:rPr>
          <w:b/>
          <w:bCs/>
        </w:rPr>
        <w:t xml:space="preserve">Plan Freeze </w:t>
      </w:r>
      <w:r>
        <w:t xml:space="preserve">means </w:t>
      </w:r>
      <w:r>
        <w:rPr>
          <w:rFonts w:cs="Arial"/>
        </w:rPr>
        <w:t xml:space="preserve">end of Week 49 following the issue of the Final Outage Plan by </w:t>
      </w:r>
      <w:r w:rsidR="004E507F">
        <w:t xml:space="preserve">The Company </w:t>
      </w:r>
      <w:r>
        <w:rPr>
          <w:rFonts w:cs="Arial"/>
        </w:rPr>
        <w:t xml:space="preserve">and after which all changes </w:t>
      </w:r>
      <w:r w:rsidR="003A71DA">
        <w:rPr>
          <w:rFonts w:cs="Arial"/>
        </w:rPr>
        <w:t xml:space="preserve">to the Final Outage Plan </w:t>
      </w:r>
      <w:r>
        <w:rPr>
          <w:rFonts w:cs="Arial"/>
        </w:rPr>
        <w:t xml:space="preserve">shall be monitored in accordance with </w:t>
      </w:r>
      <w:r w:rsidR="00D11F88">
        <w:rPr>
          <w:rFonts w:cs="Arial"/>
        </w:rPr>
        <w:t>S</w:t>
      </w:r>
      <w:r>
        <w:rPr>
          <w:rFonts w:cs="Arial"/>
        </w:rPr>
        <w:t xml:space="preserve">ection 5 'Change Management' of this </w:t>
      </w:r>
      <w:r w:rsidR="003A71DA">
        <w:rPr>
          <w:rFonts w:cs="Arial"/>
        </w:rPr>
        <w:t>procedure</w:t>
      </w:r>
      <w:r>
        <w:rPr>
          <w:rFonts w:cs="Arial"/>
        </w:rPr>
        <w:t>.</w:t>
      </w:r>
    </w:p>
    <w:p w14:paraId="4592575A" w14:textId="77777777" w:rsidR="005552E2" w:rsidRDefault="005552E2" w:rsidP="00434222">
      <w:pPr>
        <w:pStyle w:val="Heading4"/>
        <w:tabs>
          <w:tab w:val="clear" w:pos="0"/>
          <w:tab w:val="num" w:pos="851"/>
        </w:tabs>
        <w:ind w:left="851" w:hanging="851"/>
        <w:jc w:val="both"/>
      </w:pPr>
      <w:r>
        <w:rPr>
          <w:b/>
          <w:bCs/>
        </w:rPr>
        <w:t xml:space="preserve">Plan Year </w:t>
      </w:r>
      <w:r>
        <w:t xml:space="preserve">means engineering week 14 to the end of engineering week 13 of the following </w:t>
      </w:r>
      <w:r w:rsidR="003A71DA">
        <w:t xml:space="preserve">calendar </w:t>
      </w:r>
      <w:r>
        <w:t>year.</w:t>
      </w:r>
    </w:p>
    <w:p w14:paraId="1A2DF5BC" w14:textId="77777777" w:rsidR="005552E2" w:rsidRDefault="005552E2" w:rsidP="00434222">
      <w:pPr>
        <w:pStyle w:val="Heading4"/>
        <w:tabs>
          <w:tab w:val="clear" w:pos="0"/>
          <w:tab w:val="num" w:pos="851"/>
        </w:tabs>
        <w:ind w:left="851" w:hanging="851"/>
        <w:jc w:val="both"/>
      </w:pPr>
      <w:r>
        <w:rPr>
          <w:b/>
          <w:bCs/>
        </w:rPr>
        <w:t>Provision</w:t>
      </w:r>
      <w:r w:rsidR="008B0A91">
        <w:rPr>
          <w:b/>
          <w:bCs/>
        </w:rPr>
        <w:t>al</w:t>
      </w:r>
      <w:r>
        <w:rPr>
          <w:b/>
          <w:bCs/>
        </w:rPr>
        <w:t xml:space="preserve"> Outage Plan </w:t>
      </w:r>
      <w:r>
        <w:t xml:space="preserve">means the Outage Plan prior </w:t>
      </w:r>
      <w:r w:rsidR="0019644E">
        <w:t xml:space="preserve">to </w:t>
      </w:r>
      <w:r>
        <w:t>publication as the Draft Outage Plan in engineering week 34</w:t>
      </w:r>
      <w:r w:rsidR="00574223">
        <w:t xml:space="preserve"> of </w:t>
      </w:r>
      <w:r w:rsidR="00DE2272">
        <w:t>Y</w:t>
      </w:r>
      <w:r w:rsidR="00574223">
        <w:t>ear 2</w:t>
      </w:r>
      <w:r>
        <w:t>.</w:t>
      </w:r>
    </w:p>
    <w:p w14:paraId="7038DF32" w14:textId="77777777" w:rsidR="005552E2" w:rsidRDefault="005552E2" w:rsidP="00434222">
      <w:pPr>
        <w:pStyle w:val="Heading4"/>
        <w:tabs>
          <w:tab w:val="clear" w:pos="0"/>
          <w:tab w:val="num" w:pos="851"/>
        </w:tabs>
        <w:ind w:left="851" w:hanging="851"/>
        <w:jc w:val="both"/>
      </w:pPr>
      <w:r>
        <w:rPr>
          <w:b/>
          <w:bCs/>
        </w:rPr>
        <w:t>Risk of Trip (ROT)</w:t>
      </w:r>
      <w:r>
        <w:t xml:space="preserve"> means agreed work where there is the potential of inadvertent operation of specified switchgear.</w:t>
      </w:r>
    </w:p>
    <w:p w14:paraId="50D78051" w14:textId="77777777" w:rsidR="005552E2" w:rsidRDefault="005552E2" w:rsidP="00434222">
      <w:pPr>
        <w:pStyle w:val="Heading4"/>
        <w:tabs>
          <w:tab w:val="clear" w:pos="0"/>
          <w:tab w:val="num" w:pos="851"/>
        </w:tabs>
        <w:ind w:left="851" w:hanging="851"/>
        <w:jc w:val="both"/>
      </w:pPr>
      <w:r>
        <w:rPr>
          <w:b/>
          <w:bCs/>
        </w:rPr>
        <w:t xml:space="preserve">Unplaced Outage </w:t>
      </w:r>
      <w:r>
        <w:t xml:space="preserve">means an </w:t>
      </w:r>
      <w:r w:rsidR="008B0A91">
        <w:t xml:space="preserve">Outage included in an </w:t>
      </w:r>
      <w:r>
        <w:t xml:space="preserve">agreed list of Outages that have been requested but </w:t>
      </w:r>
      <w:r w:rsidR="008B0A91">
        <w:t>have not been placed</w:t>
      </w:r>
      <w:r w:rsidR="00B91CAB">
        <w:t xml:space="preserve"> </w:t>
      </w:r>
      <w:r>
        <w:t>up to the publication of the Final Outage Plan.</w:t>
      </w:r>
    </w:p>
    <w:p w14:paraId="766286B4" w14:textId="77777777" w:rsidR="005552E2" w:rsidRDefault="005552E2" w:rsidP="00434222">
      <w:pPr>
        <w:pStyle w:val="Heading4"/>
        <w:tabs>
          <w:tab w:val="clear" w:pos="0"/>
          <w:tab w:val="num" w:pos="851"/>
        </w:tabs>
        <w:ind w:left="851" w:hanging="851"/>
      </w:pPr>
      <w:r>
        <w:rPr>
          <w:b/>
          <w:bCs/>
        </w:rPr>
        <w:t xml:space="preserve">Winter Period </w:t>
      </w:r>
      <w:r>
        <w:t>means November (week 45) to February/March (week 9) inclusive.</w:t>
      </w:r>
    </w:p>
    <w:p w14:paraId="3CD69B15" w14:textId="77777777" w:rsidR="005552E2" w:rsidRDefault="005552E2" w:rsidP="00434222">
      <w:pPr>
        <w:pStyle w:val="Heading4"/>
        <w:tabs>
          <w:tab w:val="clear" w:pos="0"/>
          <w:tab w:val="num" w:pos="851"/>
        </w:tabs>
        <w:ind w:left="851" w:hanging="851"/>
      </w:pPr>
      <w:r>
        <w:rPr>
          <w:b/>
          <w:bCs/>
        </w:rPr>
        <w:t>Year 0</w:t>
      </w:r>
      <w:r>
        <w:t xml:space="preserve"> means the current Plan Year that is being delivered.</w:t>
      </w:r>
    </w:p>
    <w:p w14:paraId="1008397E" w14:textId="77777777" w:rsidR="005552E2" w:rsidRDefault="005552E2" w:rsidP="00434222">
      <w:pPr>
        <w:pStyle w:val="Heading4"/>
        <w:tabs>
          <w:tab w:val="clear" w:pos="0"/>
          <w:tab w:val="num" w:pos="851"/>
        </w:tabs>
        <w:ind w:left="851" w:hanging="851"/>
      </w:pPr>
      <w:r>
        <w:rPr>
          <w:b/>
          <w:bCs/>
        </w:rPr>
        <w:t xml:space="preserve">Year Ahead (Year 1) </w:t>
      </w:r>
      <w:r>
        <w:t>means the following Plan Year.</w:t>
      </w:r>
    </w:p>
    <w:p w14:paraId="2692477B" w14:textId="77777777" w:rsidR="00C43BA3" w:rsidRPr="00C43BA3" w:rsidRDefault="00C43BA3" w:rsidP="00434222">
      <w:pPr>
        <w:pStyle w:val="Heading4"/>
        <w:tabs>
          <w:tab w:val="clear" w:pos="0"/>
          <w:tab w:val="num" w:pos="851"/>
        </w:tabs>
        <w:ind w:left="851" w:hanging="851"/>
      </w:pPr>
      <w:r>
        <w:rPr>
          <w:b/>
        </w:rPr>
        <w:t xml:space="preserve">Year 2 </w:t>
      </w:r>
      <w:r>
        <w:t>means the year following Year 1.</w:t>
      </w:r>
    </w:p>
    <w:p w14:paraId="54CCEFB5" w14:textId="77777777" w:rsidR="005552E2" w:rsidRDefault="005552E2" w:rsidP="00434222">
      <w:pPr>
        <w:pStyle w:val="Heading3"/>
        <w:keepLines/>
        <w:tabs>
          <w:tab w:val="clear" w:pos="0"/>
          <w:tab w:val="num" w:pos="851"/>
        </w:tabs>
        <w:ind w:left="851" w:hanging="851"/>
        <w:jc w:val="both"/>
      </w:pPr>
      <w:r>
        <w:t xml:space="preserve">In this document week numbers refer to engineering (calendar) week numbers. </w:t>
      </w:r>
    </w:p>
    <w:p w14:paraId="5514CB2B" w14:textId="77777777" w:rsidR="005552E2" w:rsidRDefault="005552E2" w:rsidP="00434222">
      <w:pPr>
        <w:pStyle w:val="Heading3"/>
        <w:keepLines/>
        <w:tabs>
          <w:tab w:val="clear" w:pos="0"/>
          <w:tab w:val="num" w:pos="851"/>
        </w:tabs>
        <w:ind w:left="851" w:hanging="851"/>
        <w:jc w:val="both"/>
      </w:pPr>
      <w:r>
        <w:t>There are three key stages to the Outage Planning process:</w:t>
      </w:r>
    </w:p>
    <w:p w14:paraId="19C3175A" w14:textId="77777777" w:rsidR="005552E2" w:rsidRDefault="005552E2" w:rsidP="00434222">
      <w:pPr>
        <w:pStyle w:val="Heading4"/>
        <w:keepLines/>
        <w:tabs>
          <w:tab w:val="clear" w:pos="0"/>
          <w:tab w:val="num" w:pos="851"/>
        </w:tabs>
        <w:ind w:left="851" w:hanging="851"/>
        <w:jc w:val="both"/>
      </w:pPr>
      <w:r>
        <w:rPr>
          <w:b/>
        </w:rPr>
        <w:t>Outage Definition</w:t>
      </w:r>
      <w:r>
        <w:t xml:space="preserve"> means a statement by </w:t>
      </w:r>
      <w:r w:rsidR="008B0A91">
        <w:t xml:space="preserve">a </w:t>
      </w:r>
      <w:r>
        <w:t xml:space="preserve">TO of a firm Outage requirement to undertake work, based on the combination of individual work requirements on or associated with given Plant and Apparatus specifying the work content and the following Flexibility Parameters (as appropriate): </w:t>
      </w:r>
    </w:p>
    <w:p w14:paraId="6C638C4B" w14:textId="77777777" w:rsidR="005552E2" w:rsidRDefault="005552E2" w:rsidP="00812136">
      <w:pPr>
        <w:pStyle w:val="Heading4"/>
        <w:keepLines/>
        <w:numPr>
          <w:ilvl w:val="0"/>
          <w:numId w:val="24"/>
        </w:numPr>
        <w:tabs>
          <w:tab w:val="clear" w:pos="360"/>
          <w:tab w:val="num" w:pos="1080"/>
        </w:tabs>
        <w:spacing w:after="0"/>
        <w:ind w:left="1077" w:hanging="357"/>
        <w:jc w:val="both"/>
      </w:pPr>
      <w:r>
        <w:t xml:space="preserve">the proposed start and finish date(s) and times of each </w:t>
      </w:r>
      <w:proofErr w:type="gramStart"/>
      <w:r>
        <w:t>Outage;</w:t>
      </w:r>
      <w:proofErr w:type="gramEnd"/>
    </w:p>
    <w:p w14:paraId="420A06B7" w14:textId="77777777" w:rsidR="005552E2" w:rsidRDefault="005552E2" w:rsidP="00812136">
      <w:pPr>
        <w:pStyle w:val="Heading4"/>
        <w:keepLines/>
        <w:numPr>
          <w:ilvl w:val="0"/>
          <w:numId w:val="24"/>
        </w:numPr>
        <w:tabs>
          <w:tab w:val="clear" w:pos="360"/>
          <w:tab w:val="num" w:pos="1080"/>
        </w:tabs>
        <w:spacing w:after="0"/>
        <w:ind w:left="1077" w:hanging="357"/>
        <w:jc w:val="both"/>
      </w:pPr>
      <w:r>
        <w:t xml:space="preserve">details of the technical limits which a TO anticipates will apply to its Transmission Services whilst they are the subject of the </w:t>
      </w:r>
      <w:proofErr w:type="gramStart"/>
      <w:r>
        <w:t>Outage;</w:t>
      </w:r>
      <w:proofErr w:type="gramEnd"/>
    </w:p>
    <w:p w14:paraId="15B082DC" w14:textId="77777777" w:rsidR="00492841" w:rsidRDefault="005552E2" w:rsidP="00812136">
      <w:pPr>
        <w:pStyle w:val="Heading4"/>
        <w:keepLines/>
        <w:numPr>
          <w:ilvl w:val="0"/>
          <w:numId w:val="24"/>
        </w:numPr>
        <w:tabs>
          <w:tab w:val="clear" w:pos="360"/>
          <w:tab w:val="num" w:pos="1080"/>
        </w:tabs>
        <w:spacing w:after="0"/>
        <w:ind w:left="1077" w:hanging="357"/>
        <w:jc w:val="both"/>
      </w:pPr>
      <w:r>
        <w:lastRenderedPageBreak/>
        <w:t xml:space="preserve">if necessary, any information about the associated configuration of any parts of the </w:t>
      </w:r>
      <w:r w:rsidR="00BC3A94">
        <w:t>National Electricity</w:t>
      </w:r>
      <w:r w:rsidR="006574DF">
        <w:t xml:space="preserve"> </w:t>
      </w:r>
      <w:r>
        <w:t xml:space="preserve">Transmission System and associated arrangements that may be required in relation to the </w:t>
      </w:r>
      <w:proofErr w:type="gramStart"/>
      <w:r>
        <w:t>Outage;</w:t>
      </w:r>
      <w:proofErr w:type="gramEnd"/>
    </w:p>
    <w:p w14:paraId="2F98E65F" w14:textId="70B0179F" w:rsidR="005552E2" w:rsidRDefault="00492841" w:rsidP="00812136">
      <w:pPr>
        <w:pStyle w:val="Heading4"/>
        <w:keepLines/>
        <w:numPr>
          <w:ilvl w:val="0"/>
          <w:numId w:val="24"/>
        </w:numPr>
        <w:tabs>
          <w:tab w:val="clear" w:pos="360"/>
          <w:tab w:val="num" w:pos="1080"/>
        </w:tabs>
        <w:spacing w:after="0"/>
        <w:ind w:left="1077" w:hanging="357"/>
        <w:jc w:val="both"/>
      </w:pPr>
      <w:r>
        <w:t xml:space="preserve">details </w:t>
      </w:r>
      <w:r w:rsidR="00035DAA">
        <w:t xml:space="preserve">from </w:t>
      </w:r>
      <w:proofErr w:type="spellStart"/>
      <w:proofErr w:type="gramStart"/>
      <w:r w:rsidR="00035DAA">
        <w:t>TO</w:t>
      </w:r>
      <w:r w:rsidR="00657683">
        <w:t>,</w:t>
      </w:r>
      <w:r w:rsidR="00035DAA">
        <w:t>of</w:t>
      </w:r>
      <w:proofErr w:type="spellEnd"/>
      <w:proofErr w:type="gramEnd"/>
      <w:r w:rsidR="00035DAA">
        <w:t xml:space="preserve"> agreed </w:t>
      </w:r>
      <w:r w:rsidR="003A71DA">
        <w:t xml:space="preserve">DNO </w:t>
      </w:r>
      <w:r w:rsidR="00A27B95">
        <w:t>demand</w:t>
      </w:r>
      <w:r>
        <w:t xml:space="preserve"> transfers </w:t>
      </w:r>
      <w:r w:rsidR="00657683">
        <w:t>where this agreement exists between TO and DNO,</w:t>
      </w:r>
      <w:r w:rsidR="00657683" w:rsidRPr="00131923">
        <w:t xml:space="preserve"> </w:t>
      </w:r>
      <w:r w:rsidR="00B91CAB" w:rsidRPr="00131923">
        <w:t xml:space="preserve">as </w:t>
      </w:r>
      <w:r w:rsidR="009E5B2A" w:rsidRPr="00131923">
        <w:t>specified in OC1</w:t>
      </w:r>
      <w:r w:rsidR="009E5B2A">
        <w:t xml:space="preserve"> </w:t>
      </w:r>
      <w:r w:rsidR="00D316CD">
        <w:t>and/</w:t>
      </w:r>
      <w:r>
        <w:t xml:space="preserve">or DNO network connection support to be provided </w:t>
      </w:r>
      <w:r w:rsidR="00D316CD">
        <w:t xml:space="preserve">for </w:t>
      </w:r>
      <w:r>
        <w:t xml:space="preserve">the duration of the </w:t>
      </w:r>
      <w:proofErr w:type="gramStart"/>
      <w:r>
        <w:t>Outage</w:t>
      </w:r>
      <w:r w:rsidR="00657683">
        <w:t>;</w:t>
      </w:r>
      <w:proofErr w:type="gramEnd"/>
      <w:r w:rsidR="00657683">
        <w:t xml:space="preserve">  </w:t>
      </w:r>
      <w:r w:rsidR="005552E2">
        <w:t xml:space="preserve"> </w:t>
      </w:r>
    </w:p>
    <w:p w14:paraId="17CAAA0C" w14:textId="3102A738" w:rsidR="005552E2" w:rsidRDefault="005552E2" w:rsidP="00812136">
      <w:pPr>
        <w:pStyle w:val="Heading4"/>
        <w:keepLines/>
        <w:numPr>
          <w:ilvl w:val="0"/>
          <w:numId w:val="24"/>
        </w:numPr>
        <w:tabs>
          <w:tab w:val="clear" w:pos="360"/>
          <w:tab w:val="num" w:pos="1080"/>
        </w:tabs>
        <w:spacing w:after="0"/>
        <w:ind w:left="1077" w:hanging="357"/>
        <w:jc w:val="both"/>
      </w:pPr>
      <w:r>
        <w:t xml:space="preserve">information to assist </w:t>
      </w:r>
      <w:r w:rsidR="004E507F">
        <w:t xml:space="preserve">The Company </w:t>
      </w:r>
      <w:r>
        <w:t xml:space="preserve">with the efficient sequencing of Outages, including the relationship, if any, between each Outage and any other proposed Outages and/or any </w:t>
      </w:r>
      <w:r w:rsidR="003A71DA">
        <w:t xml:space="preserve">known </w:t>
      </w:r>
      <w:r>
        <w:t xml:space="preserve">interdependencies </w:t>
      </w:r>
      <w:r w:rsidR="008B0A91">
        <w:t>with</w:t>
      </w:r>
      <w:r>
        <w:t xml:space="preserve"> User </w:t>
      </w:r>
      <w:proofErr w:type="gramStart"/>
      <w:r>
        <w:t>Outages;</w:t>
      </w:r>
      <w:proofErr w:type="gramEnd"/>
    </w:p>
    <w:p w14:paraId="54EA588A" w14:textId="2E87333C" w:rsidR="005552E2" w:rsidRDefault="005552E2" w:rsidP="00812136">
      <w:pPr>
        <w:pStyle w:val="Heading4"/>
        <w:keepLines/>
        <w:numPr>
          <w:ilvl w:val="0"/>
          <w:numId w:val="24"/>
        </w:numPr>
        <w:tabs>
          <w:tab w:val="clear" w:pos="360"/>
          <w:tab w:val="num" w:pos="1080"/>
        </w:tabs>
        <w:spacing w:after="0"/>
        <w:ind w:left="1077" w:hanging="357"/>
        <w:jc w:val="both"/>
      </w:pPr>
      <w:r>
        <w:t xml:space="preserve">an indication of the importance that a TO affixes to each </w:t>
      </w:r>
      <w:proofErr w:type="gramStart"/>
      <w:r>
        <w:t>Outage</w:t>
      </w:r>
      <w:r w:rsidR="008B0A91">
        <w:t>(</w:t>
      </w:r>
      <w:proofErr w:type="spellStart"/>
      <w:proofErr w:type="gramEnd"/>
      <w:r w:rsidR="008B0A91">
        <w:t>ie</w:t>
      </w:r>
      <w:proofErr w:type="spellEnd"/>
      <w:r w:rsidR="008B0A91">
        <w:t xml:space="preserve"> a priority</w:t>
      </w:r>
      <w:r w:rsidR="00240B9C">
        <w:t xml:space="preserve"> as defined in </w:t>
      </w:r>
      <w:r w:rsidR="00240B9C" w:rsidRPr="00131923">
        <w:t>Appendix C4 of STCP 11-2 Outage Data Exchange</w:t>
      </w:r>
      <w:proofErr w:type="gramStart"/>
      <w:r w:rsidR="008B0A91">
        <w:t>)</w:t>
      </w:r>
      <w:r>
        <w:t>;</w:t>
      </w:r>
      <w:proofErr w:type="gramEnd"/>
    </w:p>
    <w:p w14:paraId="3D53793B" w14:textId="13C56409" w:rsidR="005552E2" w:rsidRDefault="005552E2" w:rsidP="00812136">
      <w:pPr>
        <w:pStyle w:val="Heading4"/>
        <w:keepLines/>
        <w:numPr>
          <w:ilvl w:val="0"/>
          <w:numId w:val="24"/>
        </w:numPr>
        <w:tabs>
          <w:tab w:val="clear" w:pos="360"/>
          <w:tab w:val="num" w:pos="1080"/>
        </w:tabs>
        <w:spacing w:after="0"/>
        <w:ind w:left="1077" w:hanging="357"/>
        <w:jc w:val="both"/>
      </w:pPr>
      <w:r>
        <w:t>details of a TO’s flexibility margins in respect of each Outage (e.g. alternative dates, or potential movement of other Outage dates or times</w:t>
      </w:r>
      <w:proofErr w:type="gramStart"/>
      <w:r>
        <w:t>);</w:t>
      </w:r>
      <w:proofErr w:type="gramEnd"/>
      <w:r>
        <w:t xml:space="preserve"> </w:t>
      </w:r>
    </w:p>
    <w:p w14:paraId="465E90C5" w14:textId="169B5B94" w:rsidR="005552E2" w:rsidRDefault="005552E2" w:rsidP="003E4C02">
      <w:pPr>
        <w:pStyle w:val="Heading4"/>
        <w:keepLines/>
        <w:numPr>
          <w:ilvl w:val="0"/>
          <w:numId w:val="24"/>
        </w:numPr>
        <w:tabs>
          <w:tab w:val="clear" w:pos="360"/>
          <w:tab w:val="num" w:pos="1080"/>
        </w:tabs>
        <w:spacing w:after="0"/>
        <w:ind w:left="1077" w:hanging="357"/>
        <w:jc w:val="both"/>
      </w:pPr>
      <w:r>
        <w:t xml:space="preserve">Emergency Return to Service Times associated with each Outage in accordance with Appendix D (including a statement of the </w:t>
      </w:r>
      <w:r w:rsidR="003A71DA">
        <w:t xml:space="preserve">actions </w:t>
      </w:r>
      <w:r>
        <w:t xml:space="preserve">that would be taken to restore the provision of the relevant associated Transmission Services to their Normal Capability Limits or, where such </w:t>
      </w:r>
      <w:r w:rsidR="003A71DA">
        <w:t>actions</w:t>
      </w:r>
      <w:r>
        <w:t xml:space="preserve"> do not restore such Transmission Services to their Normal Capability Limits, the limits that would otherwise apply). If, for any reason, an alternative Emergency Return to Service Time is required, alternative </w:t>
      </w:r>
      <w:r w:rsidR="003A71DA">
        <w:t>actions</w:t>
      </w:r>
      <w:r>
        <w:t xml:space="preserve"> may be agreed with</w:t>
      </w:r>
      <w:r w:rsidR="004E507F">
        <w:t xml:space="preserve"> The Company</w:t>
      </w:r>
      <w:r w:rsidR="002A539F">
        <w:t>; and</w:t>
      </w:r>
    </w:p>
    <w:p w14:paraId="2E38A331" w14:textId="6D9E117A" w:rsidR="00275F00" w:rsidRDefault="00025B2B" w:rsidP="00275F00">
      <w:pPr>
        <w:pStyle w:val="Heading4"/>
        <w:keepLines/>
        <w:numPr>
          <w:ilvl w:val="0"/>
          <w:numId w:val="24"/>
        </w:numPr>
        <w:tabs>
          <w:tab w:val="clear" w:pos="360"/>
          <w:tab w:val="num" w:pos="1080"/>
        </w:tabs>
        <w:spacing w:after="0"/>
        <w:ind w:left="1077" w:hanging="357"/>
        <w:jc w:val="both"/>
      </w:pPr>
      <w:r>
        <w:t xml:space="preserve">information relating to the </w:t>
      </w:r>
      <w:r w:rsidR="00B727A8">
        <w:t xml:space="preserve">Outage which could impact the ability to successfully </w:t>
      </w:r>
      <w:r w:rsidR="00E15091">
        <w:t>initiate Restoration Plans</w:t>
      </w:r>
      <w:r w:rsidR="00275F00">
        <w:t xml:space="preserve">.  </w:t>
      </w:r>
    </w:p>
    <w:p w14:paraId="4F83292B" w14:textId="7EB98538" w:rsidR="00025B2B" w:rsidRPr="00025B2B" w:rsidRDefault="00025B2B" w:rsidP="00275F00">
      <w:pPr>
        <w:pStyle w:val="Heading4"/>
        <w:keepLines/>
        <w:numPr>
          <w:ilvl w:val="0"/>
          <w:numId w:val="0"/>
        </w:numPr>
        <w:spacing w:after="0"/>
        <w:ind w:left="1077"/>
        <w:jc w:val="both"/>
      </w:pPr>
      <w:r>
        <w:t xml:space="preserve"> </w:t>
      </w:r>
    </w:p>
    <w:p w14:paraId="34E4A238" w14:textId="6E61B1C2" w:rsidR="005552E2" w:rsidRDefault="005552E2" w:rsidP="00434222">
      <w:pPr>
        <w:pStyle w:val="Heading4"/>
        <w:keepLines/>
        <w:tabs>
          <w:tab w:val="clear" w:pos="0"/>
          <w:tab w:val="num" w:pos="993"/>
        </w:tabs>
        <w:ind w:left="993" w:hanging="993"/>
        <w:jc w:val="both"/>
      </w:pPr>
      <w:r>
        <w:rPr>
          <w:b/>
        </w:rPr>
        <w:t>Outage Placement</w:t>
      </w:r>
      <w:r>
        <w:t xml:space="preserve"> means the provision of 'firm' Outage dates by</w:t>
      </w:r>
      <w:r w:rsidR="008C4601">
        <w:t xml:space="preserve"> </w:t>
      </w:r>
      <w:r w:rsidR="004E507F">
        <w:t>The Company</w:t>
      </w:r>
      <w:r>
        <w:t xml:space="preserve">. </w:t>
      </w:r>
    </w:p>
    <w:p w14:paraId="42301137" w14:textId="77777777" w:rsidR="00DA478E" w:rsidRDefault="005552E2" w:rsidP="00434222">
      <w:pPr>
        <w:pStyle w:val="Heading4"/>
        <w:keepLines/>
        <w:tabs>
          <w:tab w:val="clear" w:pos="0"/>
          <w:tab w:val="num" w:pos="993"/>
        </w:tabs>
        <w:ind w:left="993" w:hanging="993"/>
        <w:jc w:val="both"/>
      </w:pPr>
      <w:r>
        <w:rPr>
          <w:b/>
        </w:rPr>
        <w:t xml:space="preserve">Plan Production </w:t>
      </w:r>
      <w:r>
        <w:t>means the process of producing all the necessary operational and work plans by each Party to enable the Outage to take place.</w:t>
      </w:r>
    </w:p>
    <w:p w14:paraId="6E63A7CF" w14:textId="77777777" w:rsidR="00AD163D" w:rsidRPr="00AC4C0B" w:rsidRDefault="00AD163D" w:rsidP="00AD163D">
      <w:pPr>
        <w:pStyle w:val="Heading4"/>
        <w:keepLines/>
        <w:tabs>
          <w:tab w:val="clear" w:pos="0"/>
          <w:tab w:val="num" w:pos="993"/>
        </w:tabs>
        <w:ind w:left="993" w:hanging="993"/>
        <w:jc w:val="both"/>
        <w:rPr>
          <w:bCs/>
        </w:rPr>
      </w:pPr>
      <w:r w:rsidRPr="00C90404">
        <w:rPr>
          <w:b/>
        </w:rPr>
        <w:t>Competitively Appointed Transmission Owners</w:t>
      </w:r>
      <w:r w:rsidRPr="00C90404">
        <w:rPr>
          <w:bCs/>
        </w:rPr>
        <w:t xml:space="preserve"> mean Transmission Owners appointed by means of a competitive tendering process administered by </w:t>
      </w:r>
      <w:r>
        <w:rPr>
          <w:bCs/>
        </w:rPr>
        <w:t>The Company</w:t>
      </w:r>
      <w:r w:rsidRPr="00C90404">
        <w:rPr>
          <w:bCs/>
        </w:rPr>
        <w:t>.</w:t>
      </w:r>
    </w:p>
    <w:p w14:paraId="35EEC4F2" w14:textId="77777777" w:rsidR="005552E2" w:rsidRDefault="005552E2">
      <w:pPr>
        <w:pStyle w:val="Heading2"/>
        <w:keepLines/>
      </w:pPr>
      <w:r>
        <w:t>Procedure Overview and Responsibilities</w:t>
      </w:r>
    </w:p>
    <w:p w14:paraId="240649AA" w14:textId="4BDB68D9" w:rsidR="005552E2" w:rsidRDefault="005552E2" w:rsidP="003E4C02">
      <w:pPr>
        <w:pStyle w:val="Heading3"/>
        <w:keepLines/>
        <w:tabs>
          <w:tab w:val="clear" w:pos="0"/>
          <w:tab w:val="num" w:pos="851"/>
        </w:tabs>
        <w:ind w:left="851" w:hanging="851"/>
        <w:jc w:val="both"/>
      </w:pPr>
      <w:r>
        <w:t xml:space="preserve">Sections 1.5 and 1.6 provide an overview of the key responsibilities and requirements of </w:t>
      </w:r>
      <w:r w:rsidR="008C4601">
        <w:t xml:space="preserve">The Company </w:t>
      </w:r>
      <w:r>
        <w:t>and each TO with respect to the Outage Planning process</w:t>
      </w:r>
      <w:r>
        <w:rPr>
          <w:i/>
        </w:rPr>
        <w:t>.</w:t>
      </w:r>
      <w:r>
        <w:t xml:space="preserve"> The detailed Outage Planning process is covered in </w:t>
      </w:r>
      <w:r w:rsidR="00D11F88">
        <w:t>S</w:t>
      </w:r>
      <w:r>
        <w:t>ections 2 to 6</w:t>
      </w:r>
      <w:r w:rsidR="00322511">
        <w:t xml:space="preserve"> of this procedure</w:t>
      </w:r>
      <w:r>
        <w:t>.</w:t>
      </w:r>
    </w:p>
    <w:p w14:paraId="2044B8C1" w14:textId="77777777" w:rsidR="005552E2" w:rsidRDefault="005552E2">
      <w:pPr>
        <w:pStyle w:val="Heading3"/>
        <w:keepLines/>
        <w:numPr>
          <w:ilvl w:val="0"/>
          <w:numId w:val="0"/>
        </w:numPr>
        <w:jc w:val="both"/>
      </w:pPr>
    </w:p>
    <w:p w14:paraId="07708E39" w14:textId="77777777" w:rsidR="005552E2" w:rsidRDefault="005552E2">
      <w:pPr>
        <w:pStyle w:val="Heading2"/>
        <w:keepLines/>
      </w:pPr>
      <w:r>
        <w:t>TO Role</w:t>
      </w:r>
    </w:p>
    <w:p w14:paraId="040CC67A" w14:textId="20E074F2" w:rsidR="005552E2" w:rsidRDefault="005552E2" w:rsidP="003E4C02">
      <w:pPr>
        <w:pStyle w:val="Heading3"/>
        <w:keepLines/>
        <w:tabs>
          <w:tab w:val="clear" w:pos="0"/>
        </w:tabs>
        <w:ind w:left="851" w:hanging="851"/>
        <w:jc w:val="both"/>
      </w:pPr>
      <w:r>
        <w:t xml:space="preserve">Each TO shall provide </w:t>
      </w:r>
      <w:r w:rsidR="008C4601">
        <w:t xml:space="preserve">The Company </w:t>
      </w:r>
      <w:r>
        <w:t xml:space="preserve">with Outage Definitions for all Outage Proposals or Outage change requests and assist </w:t>
      </w:r>
      <w:r w:rsidR="008C4601">
        <w:t xml:space="preserve">The Company </w:t>
      </w:r>
      <w:r>
        <w:t>in co-ordinating and facilitating User Outages and Outages of each other Party</w:t>
      </w:r>
      <w:r w:rsidR="00322511">
        <w:t>.</w:t>
      </w:r>
    </w:p>
    <w:p w14:paraId="7926D869" w14:textId="52631D84" w:rsidR="005552E2" w:rsidRDefault="005552E2" w:rsidP="003E4C02">
      <w:pPr>
        <w:pStyle w:val="Heading3"/>
        <w:keepLines/>
        <w:tabs>
          <w:tab w:val="clear" w:pos="0"/>
          <w:tab w:val="num" w:pos="851"/>
        </w:tabs>
        <w:ind w:left="851" w:hanging="851"/>
        <w:jc w:val="both"/>
      </w:pPr>
      <w:r>
        <w:t>Each TO shall take account of all relevant information when preparing Outage Definitions to provide an Outage Proposal or Outage change request to</w:t>
      </w:r>
      <w:r w:rsidR="008C4601">
        <w:t xml:space="preserve"> The Company</w:t>
      </w:r>
      <w:r>
        <w:t>. This may include, but is not limited to:</w:t>
      </w:r>
    </w:p>
    <w:p w14:paraId="624926C8" w14:textId="77777777" w:rsidR="005552E2" w:rsidRDefault="005552E2" w:rsidP="00812136">
      <w:pPr>
        <w:pStyle w:val="Heading4"/>
        <w:keepLines/>
        <w:numPr>
          <w:ilvl w:val="0"/>
          <w:numId w:val="20"/>
        </w:numPr>
        <w:tabs>
          <w:tab w:val="clear" w:pos="360"/>
          <w:tab w:val="num" w:pos="1077"/>
        </w:tabs>
        <w:spacing w:after="0"/>
        <w:ind w:left="1071" w:hanging="357"/>
        <w:jc w:val="both"/>
      </w:pPr>
      <w:r>
        <w:t xml:space="preserve">known User </w:t>
      </w:r>
      <w:proofErr w:type="gramStart"/>
      <w:r>
        <w:t>Outages;</w:t>
      </w:r>
      <w:proofErr w:type="gramEnd"/>
      <w:r>
        <w:t xml:space="preserve"> </w:t>
      </w:r>
    </w:p>
    <w:p w14:paraId="2B61C390" w14:textId="4F8DA3BE" w:rsidR="00D316CD" w:rsidRDefault="005552E2" w:rsidP="00812136">
      <w:pPr>
        <w:pStyle w:val="Heading4"/>
        <w:keepLines/>
        <w:numPr>
          <w:ilvl w:val="0"/>
          <w:numId w:val="20"/>
        </w:numPr>
        <w:tabs>
          <w:tab w:val="clear" w:pos="360"/>
          <w:tab w:val="num" w:pos="1077"/>
        </w:tabs>
        <w:spacing w:after="0"/>
        <w:ind w:left="1071" w:hanging="357"/>
        <w:jc w:val="both"/>
      </w:pPr>
      <w:r>
        <w:t>User information, provided to the TO either by Users or by</w:t>
      </w:r>
      <w:r w:rsidR="008C4601">
        <w:t xml:space="preserve"> The </w:t>
      </w:r>
      <w:proofErr w:type="gramStart"/>
      <w:r w:rsidR="008C4601">
        <w:t>Company</w:t>
      </w:r>
      <w:r>
        <w:t>;</w:t>
      </w:r>
      <w:proofErr w:type="gramEnd"/>
      <w:r>
        <w:t xml:space="preserve"> </w:t>
      </w:r>
    </w:p>
    <w:p w14:paraId="60983D48" w14:textId="6114F9FB" w:rsidR="005552E2" w:rsidRDefault="00D316CD" w:rsidP="00812136">
      <w:pPr>
        <w:pStyle w:val="Heading4"/>
        <w:keepLines/>
        <w:numPr>
          <w:ilvl w:val="0"/>
          <w:numId w:val="20"/>
        </w:numPr>
        <w:tabs>
          <w:tab w:val="clear" w:pos="360"/>
          <w:tab w:val="num" w:pos="1077"/>
        </w:tabs>
        <w:spacing w:after="0"/>
        <w:ind w:left="1071" w:hanging="357"/>
        <w:jc w:val="both"/>
      </w:pPr>
      <w:r>
        <w:t xml:space="preserve">agreed DNO </w:t>
      </w:r>
      <w:r w:rsidR="00A27B95">
        <w:t xml:space="preserve">demand </w:t>
      </w:r>
      <w:r>
        <w:t xml:space="preserve">transfers </w:t>
      </w:r>
      <w:r w:rsidR="009E5B2A" w:rsidRPr="00131923">
        <w:t>as specified in OC1</w:t>
      </w:r>
      <w:r w:rsidR="009E5B2A">
        <w:t xml:space="preserve"> </w:t>
      </w:r>
      <w:r>
        <w:t>and/or DNO network connection support</w:t>
      </w:r>
      <w:r w:rsidR="0025165F">
        <w:t xml:space="preserve"> to facilitate an </w:t>
      </w:r>
      <w:proofErr w:type="gramStart"/>
      <w:r w:rsidR="0025165F">
        <w:t>Outage</w:t>
      </w:r>
      <w:r>
        <w:t>;</w:t>
      </w:r>
      <w:proofErr w:type="gramEnd"/>
      <w:r>
        <w:t xml:space="preserve"> </w:t>
      </w:r>
      <w:r w:rsidR="005552E2">
        <w:t xml:space="preserve"> </w:t>
      </w:r>
    </w:p>
    <w:p w14:paraId="0D67D03F" w14:textId="7CC6FB61" w:rsidR="008D0D6B" w:rsidRDefault="005552E2" w:rsidP="008D0D6B">
      <w:pPr>
        <w:pStyle w:val="Heading4"/>
        <w:keepLines/>
        <w:numPr>
          <w:ilvl w:val="0"/>
          <w:numId w:val="20"/>
        </w:numPr>
        <w:tabs>
          <w:tab w:val="clear" w:pos="360"/>
          <w:tab w:val="num" w:pos="1077"/>
        </w:tabs>
        <w:spacing w:after="0"/>
        <w:ind w:left="1077"/>
        <w:jc w:val="both"/>
      </w:pPr>
      <w:r>
        <w:t>information obtained through discussions with another TO</w:t>
      </w:r>
      <w:r w:rsidR="00B730CF">
        <w:t>;</w:t>
      </w:r>
      <w:r w:rsidR="00B22CED">
        <w:t xml:space="preserve"> and</w:t>
      </w:r>
    </w:p>
    <w:p w14:paraId="7F819423" w14:textId="1FED5B43" w:rsidR="008D0D6B" w:rsidRDefault="00B22CED" w:rsidP="008D0D6B">
      <w:pPr>
        <w:pStyle w:val="Heading4"/>
        <w:keepLines/>
        <w:numPr>
          <w:ilvl w:val="0"/>
          <w:numId w:val="20"/>
        </w:numPr>
        <w:tabs>
          <w:tab w:val="clear" w:pos="360"/>
          <w:tab w:val="num" w:pos="1077"/>
        </w:tabs>
        <w:spacing w:after="0"/>
        <w:ind w:left="1077"/>
        <w:jc w:val="both"/>
      </w:pPr>
      <w:r>
        <w:t>Outages which have an impact on a Restoration Plan</w:t>
      </w:r>
      <w:r w:rsidR="005552E2">
        <w:t>.</w:t>
      </w:r>
    </w:p>
    <w:p w14:paraId="34594954" w14:textId="77777777" w:rsidR="008D0D6B" w:rsidRPr="008D0D6B" w:rsidRDefault="008D0D6B" w:rsidP="003E4C02"/>
    <w:p w14:paraId="38A834FA" w14:textId="77777777" w:rsidR="005552E2" w:rsidRDefault="005552E2">
      <w:pPr>
        <w:pStyle w:val="Heading3"/>
        <w:keepLines/>
        <w:jc w:val="both"/>
      </w:pPr>
      <w:r>
        <w:lastRenderedPageBreak/>
        <w:t xml:space="preserve">Where </w:t>
      </w:r>
      <w:r w:rsidR="00322511">
        <w:t xml:space="preserve">practicable </w:t>
      </w:r>
      <w:r>
        <w:t>Outages shall be planned without dependencies on other Outages.</w:t>
      </w:r>
    </w:p>
    <w:p w14:paraId="28052813" w14:textId="5D01AF89" w:rsidR="005552E2" w:rsidRDefault="005552E2" w:rsidP="003E4C02">
      <w:pPr>
        <w:pStyle w:val="Heading3"/>
        <w:keepLines/>
        <w:tabs>
          <w:tab w:val="clear" w:pos="0"/>
          <w:tab w:val="num" w:pos="709"/>
        </w:tabs>
        <w:ind w:left="709" w:hanging="709"/>
        <w:jc w:val="both"/>
      </w:pPr>
      <w:r>
        <w:t xml:space="preserve">Each TO shall continually monitor the validity of Outage Proposals (including Outage Definitions) and the Outage Plan and promptly notify </w:t>
      </w:r>
      <w:r w:rsidR="008C4601">
        <w:t xml:space="preserve">The Company </w:t>
      </w:r>
      <w:r>
        <w:t xml:space="preserve">of any amendments or additional information that could impact on the implementation of an Outage Proposal or the Outage Plan. </w:t>
      </w:r>
    </w:p>
    <w:p w14:paraId="68DF1ECA" w14:textId="66D79D7B" w:rsidR="005552E2" w:rsidRDefault="005552E2" w:rsidP="003E4C02">
      <w:pPr>
        <w:pStyle w:val="Heading3"/>
        <w:keepLines/>
        <w:tabs>
          <w:tab w:val="clear" w:pos="0"/>
          <w:tab w:val="num" w:pos="709"/>
        </w:tabs>
        <w:ind w:left="709" w:hanging="709"/>
        <w:jc w:val="both"/>
      </w:pPr>
      <w:r>
        <w:t xml:space="preserve">Each TO shall notify </w:t>
      </w:r>
      <w:r w:rsidR="008C4601">
        <w:t xml:space="preserve">The Company </w:t>
      </w:r>
      <w:r>
        <w:t>of changes to Plant and/or Apparatus technical data that could affect the operation of that Plant or Apparatus (including any appropriate Operational Capability Limits).</w:t>
      </w:r>
    </w:p>
    <w:p w14:paraId="52AD2CEF" w14:textId="7AF556BD" w:rsidR="00244002" w:rsidRDefault="00244002" w:rsidP="003E4C02">
      <w:pPr>
        <w:pStyle w:val="Heading3"/>
        <w:keepLines/>
        <w:tabs>
          <w:tab w:val="clear" w:pos="0"/>
        </w:tabs>
        <w:ind w:left="709" w:hanging="709"/>
        <w:jc w:val="both"/>
      </w:pPr>
      <w:r>
        <w:rPr>
          <w:snapToGrid w:val="0"/>
          <w:color w:val="000000"/>
          <w:szCs w:val="22"/>
        </w:rPr>
        <w:t xml:space="preserve">Each TO shall provide </w:t>
      </w:r>
      <w:r w:rsidR="008C4601" w:rsidRPr="003E4C02">
        <w:t xml:space="preserve">The Company </w:t>
      </w:r>
      <w:r>
        <w:rPr>
          <w:snapToGrid w:val="0"/>
          <w:color w:val="000000"/>
          <w:szCs w:val="22"/>
        </w:rPr>
        <w:t xml:space="preserve">with details of </w:t>
      </w:r>
      <w:r w:rsidR="00952132">
        <w:rPr>
          <w:snapToGrid w:val="0"/>
          <w:color w:val="000000"/>
          <w:szCs w:val="22"/>
        </w:rPr>
        <w:t>O</w:t>
      </w:r>
      <w:r>
        <w:t xml:space="preserve">ffshore </w:t>
      </w:r>
      <w:r w:rsidR="00952132">
        <w:t>N</w:t>
      </w:r>
      <w:r>
        <w:t xml:space="preserve">etwork ownership </w:t>
      </w:r>
      <w:r w:rsidR="009E5B2A" w:rsidRPr="00131923">
        <w:t xml:space="preserve">and / or operational </w:t>
      </w:r>
      <w:r w:rsidR="00952132" w:rsidRPr="00131923">
        <w:t>changes</w:t>
      </w:r>
      <w:r w:rsidR="00952132">
        <w:t xml:space="preserve"> </w:t>
      </w:r>
      <w:r>
        <w:t xml:space="preserve">as soon as reasonably practicable. </w:t>
      </w:r>
    </w:p>
    <w:p w14:paraId="58A1A8D6" w14:textId="77777777" w:rsidR="005552E2" w:rsidRDefault="005552E2">
      <w:pPr>
        <w:pStyle w:val="Heading3"/>
        <w:keepLines/>
        <w:numPr>
          <w:ilvl w:val="0"/>
          <w:numId w:val="0"/>
        </w:numPr>
        <w:jc w:val="both"/>
      </w:pPr>
    </w:p>
    <w:p w14:paraId="4CD6F5AE" w14:textId="595B05CC" w:rsidR="005552E2" w:rsidRDefault="00570E57">
      <w:pPr>
        <w:pStyle w:val="Heading2"/>
        <w:keepLines/>
      </w:pPr>
      <w:r>
        <w:t xml:space="preserve">The Company’s </w:t>
      </w:r>
      <w:r w:rsidR="005552E2">
        <w:t>Role</w:t>
      </w:r>
    </w:p>
    <w:p w14:paraId="6D9BE92D" w14:textId="09C3D1FE" w:rsidR="005552E2" w:rsidRDefault="00B951D6" w:rsidP="4AFC6D1A">
      <w:pPr>
        <w:pStyle w:val="Heading3"/>
        <w:keepLines/>
        <w:numPr>
          <w:ilvl w:val="0"/>
          <w:numId w:val="0"/>
        </w:numPr>
        <w:tabs>
          <w:tab w:val="num" w:pos="709"/>
        </w:tabs>
        <w:ind w:left="709" w:hanging="709"/>
        <w:jc w:val="both"/>
      </w:pPr>
      <w:r>
        <w:tab/>
      </w:r>
      <w:r w:rsidR="00570E57">
        <w:t xml:space="preserve">The Company </w:t>
      </w:r>
      <w:r w:rsidR="005552E2">
        <w:t xml:space="preserve">shall build the Outage Plans to the </w:t>
      </w:r>
      <w:r w:rsidR="00574223">
        <w:t xml:space="preserve">NETS </w:t>
      </w:r>
      <w:r w:rsidR="005552E2">
        <w:t>Security and Quality of Supply Standards.</w:t>
      </w:r>
      <w:r w:rsidR="00244002" w:rsidRPr="00244002">
        <w:t xml:space="preserve"> </w:t>
      </w:r>
      <w:r w:rsidR="00244002">
        <w:t>See also Appendix B –</w:t>
      </w:r>
      <w:r w:rsidR="00570E57">
        <w:t xml:space="preserve">The Company </w:t>
      </w:r>
      <w:r w:rsidR="00244002">
        <w:t>Outage Database</w:t>
      </w:r>
      <w:r w:rsidR="00D11D15">
        <w:t xml:space="preserve"> (known as </w:t>
      </w:r>
      <w:proofErr w:type="spellStart"/>
      <w:r w:rsidR="008A37AF">
        <w:t>eNAMS</w:t>
      </w:r>
      <w:proofErr w:type="spellEnd"/>
      <w:r w:rsidR="00D11D15">
        <w:t>)</w:t>
      </w:r>
      <w:r w:rsidR="00244002">
        <w:t>.</w:t>
      </w:r>
    </w:p>
    <w:p w14:paraId="114D62CE" w14:textId="6C5C9FF1" w:rsidR="008D2BD8" w:rsidRPr="00C53842" w:rsidRDefault="008D2BD8" w:rsidP="003E4C02">
      <w:pPr>
        <w:pStyle w:val="Heading3"/>
        <w:keepLines/>
        <w:tabs>
          <w:tab w:val="clear" w:pos="0"/>
          <w:tab w:val="num" w:pos="709"/>
        </w:tabs>
        <w:ind w:left="709" w:hanging="709"/>
        <w:jc w:val="both"/>
      </w:pPr>
      <w:r w:rsidRPr="00C53842">
        <w:rPr>
          <w:szCs w:val="22"/>
        </w:rPr>
        <w:t xml:space="preserve">Once a prospective offshore network TO have their application </w:t>
      </w:r>
      <w:r w:rsidR="00F62775" w:rsidRPr="00C53842">
        <w:rPr>
          <w:szCs w:val="22"/>
        </w:rPr>
        <w:t>approved The</w:t>
      </w:r>
      <w:r w:rsidR="00570E57">
        <w:t xml:space="preserve"> Company </w:t>
      </w:r>
      <w:r w:rsidRPr="00C53842">
        <w:rPr>
          <w:szCs w:val="22"/>
        </w:rPr>
        <w:t xml:space="preserve">will associate the new TO with the appropriate offshore substations, assets and parties in </w:t>
      </w:r>
      <w:r w:rsidR="00570E57">
        <w:t xml:space="preserve">The Company </w:t>
      </w:r>
      <w:r w:rsidR="00D41DAD">
        <w:rPr>
          <w:szCs w:val="22"/>
        </w:rPr>
        <w:t xml:space="preserve">Outage </w:t>
      </w:r>
      <w:r w:rsidR="0048583C">
        <w:rPr>
          <w:szCs w:val="22"/>
        </w:rPr>
        <w:t>database</w:t>
      </w:r>
    </w:p>
    <w:p w14:paraId="60D42B43" w14:textId="0077FD45" w:rsidR="00C53842" w:rsidRDefault="00570E57" w:rsidP="003E4C02">
      <w:pPr>
        <w:pStyle w:val="Heading3"/>
        <w:keepLines/>
        <w:tabs>
          <w:tab w:val="clear" w:pos="0"/>
          <w:tab w:val="num" w:pos="709"/>
        </w:tabs>
        <w:ind w:left="709" w:hanging="709"/>
        <w:jc w:val="both"/>
      </w:pPr>
      <w:r>
        <w:t xml:space="preserve">The Company </w:t>
      </w:r>
      <w:r w:rsidR="00C53842">
        <w:rPr>
          <w:szCs w:val="22"/>
        </w:rPr>
        <w:t xml:space="preserve">will maintain </w:t>
      </w:r>
      <w:r w:rsidR="00C53842">
        <w:rPr>
          <w:snapToGrid w:val="0"/>
          <w:color w:val="000000"/>
          <w:szCs w:val="22"/>
        </w:rPr>
        <w:t xml:space="preserve">details of </w:t>
      </w:r>
      <w:r w:rsidR="00C53842">
        <w:t xml:space="preserve">offshore network ownership </w:t>
      </w:r>
      <w:r w:rsidR="000A01E8">
        <w:t xml:space="preserve">and changes of ownership </w:t>
      </w:r>
      <w:r w:rsidR="0092485E" w:rsidRPr="00131923">
        <w:t>and / or operational changes</w:t>
      </w:r>
      <w:r w:rsidR="0092485E">
        <w:t xml:space="preserve"> </w:t>
      </w:r>
      <w:r w:rsidR="00C53842">
        <w:t xml:space="preserve">within </w:t>
      </w:r>
      <w:r>
        <w:t xml:space="preserve">The Company </w:t>
      </w:r>
      <w:r w:rsidR="00D41DAD">
        <w:t>Outage d</w:t>
      </w:r>
      <w:r w:rsidR="00C53842">
        <w:t>atabase</w:t>
      </w:r>
      <w:r w:rsidR="00D11D15">
        <w:t>.</w:t>
      </w:r>
    </w:p>
    <w:p w14:paraId="468C8C8B" w14:textId="3514087F" w:rsidR="0025165F" w:rsidRDefault="00570E57" w:rsidP="003E4C02">
      <w:pPr>
        <w:pStyle w:val="Heading3"/>
        <w:keepLines/>
        <w:tabs>
          <w:tab w:val="clear" w:pos="0"/>
          <w:tab w:val="num" w:pos="709"/>
        </w:tabs>
        <w:ind w:left="709" w:hanging="709"/>
        <w:jc w:val="both"/>
      </w:pPr>
      <w:r>
        <w:t xml:space="preserve">The Company </w:t>
      </w:r>
      <w:r w:rsidR="005552E2">
        <w:t xml:space="preserve">shall maintain an Outage database of all placed Outages and shall provide each TO with access to the Outage database entries for User Outages (in accordance with STC Schedule 3) and any Outages that are likely to materially affect that TO’s Transmission System. </w:t>
      </w:r>
    </w:p>
    <w:p w14:paraId="18F89D38" w14:textId="66C4AF7A" w:rsidR="0048583C" w:rsidRDefault="00570E57" w:rsidP="003E4C02">
      <w:pPr>
        <w:pStyle w:val="Heading3"/>
        <w:keepLines/>
        <w:tabs>
          <w:tab w:val="clear" w:pos="0"/>
          <w:tab w:val="num" w:pos="709"/>
        </w:tabs>
        <w:ind w:left="709" w:hanging="709"/>
        <w:jc w:val="both"/>
      </w:pPr>
      <w:r>
        <w:t xml:space="preserve">The Company </w:t>
      </w:r>
      <w:r w:rsidR="00244002" w:rsidRPr="00D41DAD">
        <w:t>will provide each</w:t>
      </w:r>
      <w:r w:rsidR="0025165F" w:rsidRPr="00D41DAD">
        <w:t xml:space="preserve"> TO </w:t>
      </w:r>
      <w:r w:rsidR="00244002" w:rsidRPr="00D41DAD">
        <w:t>with the means to obtain v</w:t>
      </w:r>
      <w:r w:rsidR="0025165F" w:rsidRPr="00D41DAD">
        <w:t xml:space="preserve">isibility of any outages that </w:t>
      </w:r>
      <w:r w:rsidR="00244002" w:rsidRPr="00D41DAD">
        <w:t>are</w:t>
      </w:r>
      <w:r w:rsidR="0025165F" w:rsidRPr="00D41DAD">
        <w:t xml:space="preserve"> planned within the </w:t>
      </w:r>
      <w:r w:rsidR="00BA6B2C">
        <w:t>b</w:t>
      </w:r>
      <w:r w:rsidR="0025165F" w:rsidRPr="00D41DAD">
        <w:t xml:space="preserve">oundary of </w:t>
      </w:r>
      <w:r w:rsidR="00BA6B2C">
        <w:t>i</w:t>
      </w:r>
      <w:r w:rsidR="0025165F" w:rsidRPr="00D41DAD">
        <w:t>nfluence</w:t>
      </w:r>
      <w:r w:rsidR="00952132">
        <w:t xml:space="preserve"> with adjacent TO networks</w:t>
      </w:r>
      <w:r w:rsidR="0025165F">
        <w:t>.</w:t>
      </w:r>
    </w:p>
    <w:p w14:paraId="14B43654" w14:textId="618ADA98" w:rsidR="005552E2" w:rsidRDefault="00570E57" w:rsidP="003E4C02">
      <w:pPr>
        <w:pStyle w:val="Heading3"/>
        <w:keepLines/>
        <w:tabs>
          <w:tab w:val="clear" w:pos="0"/>
          <w:tab w:val="num" w:pos="709"/>
        </w:tabs>
        <w:ind w:left="709" w:hanging="709"/>
        <w:jc w:val="both"/>
      </w:pPr>
      <w:r>
        <w:t xml:space="preserve">The Company </w:t>
      </w:r>
      <w:r w:rsidR="005552E2">
        <w:t>shall determine the final placement of all Outages.</w:t>
      </w:r>
      <w:r w:rsidR="003F7A9C">
        <w:t xml:space="preserve"> </w:t>
      </w:r>
    </w:p>
    <w:p w14:paraId="6094E4D8" w14:textId="6B4CDB32" w:rsidR="005552E2" w:rsidRDefault="00570E57" w:rsidP="003E4C02">
      <w:pPr>
        <w:pStyle w:val="Heading3"/>
        <w:keepLines/>
        <w:tabs>
          <w:tab w:val="clear" w:pos="0"/>
          <w:tab w:val="num" w:pos="709"/>
        </w:tabs>
        <w:ind w:left="709" w:hanging="709"/>
        <w:jc w:val="both"/>
      </w:pPr>
      <w:r>
        <w:t xml:space="preserve">The Company </w:t>
      </w:r>
      <w:r w:rsidR="005552E2">
        <w:t xml:space="preserve">shall issue the Draft Outage Plan in week 34 each year. </w:t>
      </w:r>
    </w:p>
    <w:p w14:paraId="4B1C1260" w14:textId="45E38B1A" w:rsidR="005552E2" w:rsidRDefault="00570E57" w:rsidP="003E4C02">
      <w:pPr>
        <w:pStyle w:val="Heading3"/>
        <w:keepLines/>
        <w:tabs>
          <w:tab w:val="clear" w:pos="0"/>
          <w:tab w:val="num" w:pos="709"/>
        </w:tabs>
        <w:ind w:left="709" w:hanging="709"/>
        <w:jc w:val="both"/>
      </w:pPr>
      <w:r>
        <w:t xml:space="preserve">The Company </w:t>
      </w:r>
      <w:r w:rsidR="005552E2">
        <w:t>shall review and update the Draft Outage Plan as necessary, taking</w:t>
      </w:r>
      <w:r w:rsidR="00240B9C">
        <w:t xml:space="preserve"> into</w:t>
      </w:r>
      <w:r w:rsidR="00322511">
        <w:t xml:space="preserve"> consideration</w:t>
      </w:r>
      <w:r w:rsidR="005552E2">
        <w:t xml:space="preserve"> any Outage change requests received.</w:t>
      </w:r>
    </w:p>
    <w:p w14:paraId="0EF9D9E6" w14:textId="2FBE3353" w:rsidR="005552E2" w:rsidRDefault="00570E57" w:rsidP="003E4C02">
      <w:pPr>
        <w:pStyle w:val="Heading3"/>
        <w:keepLines/>
        <w:tabs>
          <w:tab w:val="clear" w:pos="0"/>
          <w:tab w:val="num" w:pos="709"/>
        </w:tabs>
        <w:ind w:left="709" w:hanging="709"/>
        <w:jc w:val="both"/>
      </w:pPr>
      <w:r>
        <w:t xml:space="preserve">The Company </w:t>
      </w:r>
      <w:r w:rsidR="005552E2">
        <w:t xml:space="preserve">shall issue the Final Outage Plan when completed </w:t>
      </w:r>
      <w:proofErr w:type="gramStart"/>
      <w:r w:rsidR="005552E2">
        <w:t>but in any event</w:t>
      </w:r>
      <w:proofErr w:type="gramEnd"/>
      <w:r w:rsidR="005552E2">
        <w:t xml:space="preserve"> no later tha</w:t>
      </w:r>
      <w:r w:rsidR="00322511">
        <w:t>n</w:t>
      </w:r>
      <w:r w:rsidR="005552E2">
        <w:t xml:space="preserve"> </w:t>
      </w:r>
      <w:r w:rsidR="00322511">
        <w:t xml:space="preserve">the end of </w:t>
      </w:r>
      <w:r w:rsidR="005552E2">
        <w:t xml:space="preserve">week 49. </w:t>
      </w:r>
      <w:r>
        <w:t xml:space="preserve">The Company </w:t>
      </w:r>
      <w:r w:rsidR="005552E2">
        <w:t>shall then:</w:t>
      </w:r>
    </w:p>
    <w:p w14:paraId="22290B0C" w14:textId="77777777" w:rsidR="005552E2" w:rsidRDefault="005552E2" w:rsidP="006E2A15">
      <w:pPr>
        <w:pStyle w:val="Heading4"/>
        <w:keepLines/>
        <w:numPr>
          <w:ilvl w:val="0"/>
          <w:numId w:val="21"/>
        </w:numPr>
        <w:tabs>
          <w:tab w:val="clear" w:pos="360"/>
          <w:tab w:val="num" w:pos="1080"/>
        </w:tabs>
        <w:spacing w:after="100" w:afterAutospacing="1"/>
        <w:ind w:left="1080"/>
        <w:jc w:val="both"/>
      </w:pPr>
      <w:r>
        <w:t xml:space="preserve">monitor changes to the Final Outage Plan (following the procedure in Section </w:t>
      </w:r>
      <w:proofErr w:type="gramStart"/>
      <w:r>
        <w:t>5  Change</w:t>
      </w:r>
      <w:proofErr w:type="gramEnd"/>
      <w:r>
        <w:t xml:space="preserve"> </w:t>
      </w:r>
      <w:proofErr w:type="gramStart"/>
      <w:r>
        <w:t>Management )</w:t>
      </w:r>
      <w:proofErr w:type="gramEnd"/>
      <w:r>
        <w:t xml:space="preserve">; </w:t>
      </w:r>
    </w:p>
    <w:p w14:paraId="1B999192" w14:textId="77777777" w:rsidR="005552E2" w:rsidRDefault="005552E2" w:rsidP="00DE2272">
      <w:pPr>
        <w:pStyle w:val="Heading4"/>
        <w:keepLines/>
        <w:numPr>
          <w:ilvl w:val="0"/>
          <w:numId w:val="21"/>
        </w:numPr>
        <w:tabs>
          <w:tab w:val="clear" w:pos="360"/>
          <w:tab w:val="num" w:pos="1080"/>
        </w:tabs>
        <w:spacing w:after="100" w:afterAutospacing="1"/>
        <w:ind w:left="1077" w:hanging="357"/>
        <w:jc w:val="both"/>
      </w:pPr>
      <w:r>
        <w:t>assess any proposed Outage change requests to determine the priority and impact of the request; and</w:t>
      </w:r>
    </w:p>
    <w:p w14:paraId="6D724915" w14:textId="5F488FF8" w:rsidR="005552E2" w:rsidRDefault="005552E2" w:rsidP="00DE2272">
      <w:pPr>
        <w:pStyle w:val="Heading4"/>
        <w:keepLines/>
        <w:numPr>
          <w:ilvl w:val="0"/>
          <w:numId w:val="21"/>
        </w:numPr>
        <w:tabs>
          <w:tab w:val="clear" w:pos="360"/>
          <w:tab w:val="num" w:pos="1080"/>
        </w:tabs>
        <w:spacing w:after="100" w:afterAutospacing="1"/>
        <w:ind w:left="1077" w:hanging="357"/>
        <w:jc w:val="both"/>
      </w:pPr>
      <w:r>
        <w:t xml:space="preserve">separately record all Service Reductions (if greater than 3 hours duration) and Outages in </w:t>
      </w:r>
      <w:r w:rsidR="00570E57">
        <w:t xml:space="preserve">The Company </w:t>
      </w:r>
      <w:r>
        <w:t>Outage database.</w:t>
      </w:r>
    </w:p>
    <w:p w14:paraId="546A8990" w14:textId="295BEF21" w:rsidR="005552E2" w:rsidRPr="00451D12" w:rsidRDefault="005552E2" w:rsidP="003E4C02">
      <w:pPr>
        <w:pStyle w:val="Heading3"/>
        <w:keepLines/>
        <w:tabs>
          <w:tab w:val="clear" w:pos="0"/>
          <w:tab w:val="num" w:pos="709"/>
        </w:tabs>
        <w:ind w:left="709" w:hanging="709"/>
        <w:jc w:val="both"/>
      </w:pPr>
      <w:r w:rsidRPr="00451D12">
        <w:t xml:space="preserve">To support the TOs in preparing their Outage Proposals and Outage change requests, </w:t>
      </w:r>
      <w:r w:rsidR="00DE107F">
        <w:t xml:space="preserve">The Company </w:t>
      </w:r>
      <w:r w:rsidRPr="00451D12">
        <w:t xml:space="preserve">shall inform each TO of User Outages (in accordance with STC Schedule 3) that, in the opinion of </w:t>
      </w:r>
      <w:r w:rsidR="00DE107F">
        <w:t xml:space="preserve">The Company </w:t>
      </w:r>
      <w:r w:rsidRPr="00451D12">
        <w:t>or the TO, are likely to materially effect that TO’s Transmission System.</w:t>
      </w:r>
    </w:p>
    <w:p w14:paraId="162C388D" w14:textId="43BB1805" w:rsidR="00226295" w:rsidRDefault="00226295" w:rsidP="003E4C02">
      <w:pPr>
        <w:pStyle w:val="Heading3"/>
        <w:keepLines/>
        <w:tabs>
          <w:tab w:val="clear" w:pos="0"/>
          <w:tab w:val="num" w:pos="709"/>
        </w:tabs>
        <w:ind w:left="709" w:hanging="709"/>
        <w:jc w:val="both"/>
      </w:pPr>
      <w:r>
        <w:t xml:space="preserve">For Outages involving Offshore </w:t>
      </w:r>
      <w:r w:rsidR="00952132">
        <w:t>Network</w:t>
      </w:r>
      <w:r>
        <w:t xml:space="preserve"> </w:t>
      </w:r>
      <w:r w:rsidRPr="00240B9C">
        <w:t xml:space="preserve">connections </w:t>
      </w:r>
      <w:r>
        <w:t>into an Onshore Transmission site</w:t>
      </w:r>
      <w:r w:rsidR="00FB2DFB">
        <w:t>,</w:t>
      </w:r>
      <w:r w:rsidRPr="00240B9C">
        <w:t xml:space="preserve"> </w:t>
      </w:r>
      <w:r w:rsidR="00DE107F">
        <w:t xml:space="preserve">The Company </w:t>
      </w:r>
      <w:r w:rsidRPr="00240B9C">
        <w:t>will perform a co-ordinating role between the Offshore TO</w:t>
      </w:r>
      <w:r>
        <w:t xml:space="preserve"> and Onshore TO.</w:t>
      </w:r>
    </w:p>
    <w:p w14:paraId="39822787" w14:textId="34578A3F" w:rsidR="00244002" w:rsidRDefault="008A15F4" w:rsidP="003E4C02">
      <w:pPr>
        <w:pStyle w:val="Heading3"/>
        <w:keepLines/>
        <w:tabs>
          <w:tab w:val="clear" w:pos="0"/>
          <w:tab w:val="num" w:pos="709"/>
        </w:tabs>
        <w:ind w:left="709" w:hanging="709"/>
        <w:jc w:val="both"/>
      </w:pPr>
      <w:r w:rsidRPr="00240B9C">
        <w:t xml:space="preserve">For </w:t>
      </w:r>
      <w:r w:rsidR="00826930">
        <w:t xml:space="preserve">Outages involving Offshore </w:t>
      </w:r>
      <w:r w:rsidR="00244002">
        <w:t>Network</w:t>
      </w:r>
      <w:r w:rsidR="000E3FF9">
        <w:t xml:space="preserve"> </w:t>
      </w:r>
      <w:r w:rsidRPr="00240B9C">
        <w:t xml:space="preserve">connections </w:t>
      </w:r>
      <w:r w:rsidR="00240B9C">
        <w:t xml:space="preserve">into a DNO network </w:t>
      </w:r>
      <w:r w:rsidRPr="00240B9C">
        <w:t xml:space="preserve">in England &amp; Wales </w:t>
      </w:r>
      <w:proofErr w:type="gramStart"/>
      <w:r w:rsidR="00DE107F">
        <w:t>The</w:t>
      </w:r>
      <w:proofErr w:type="gramEnd"/>
      <w:r w:rsidR="00DE107F">
        <w:t xml:space="preserve"> Company </w:t>
      </w:r>
      <w:r w:rsidRPr="00240B9C">
        <w:t>will perform a co-ordinating role between the Offshore TO</w:t>
      </w:r>
      <w:r w:rsidR="000E3FF9">
        <w:t xml:space="preserve">, Onshore TO </w:t>
      </w:r>
      <w:r w:rsidRPr="00240B9C">
        <w:t xml:space="preserve">and the DNO. </w:t>
      </w:r>
    </w:p>
    <w:p w14:paraId="5133499F" w14:textId="2F21173F" w:rsidR="00F726A3" w:rsidRPr="0014673B" w:rsidRDefault="00F726A3" w:rsidP="003E4C02">
      <w:pPr>
        <w:pStyle w:val="Heading3"/>
        <w:keepLines/>
        <w:tabs>
          <w:tab w:val="clear" w:pos="0"/>
          <w:tab w:val="num" w:pos="851"/>
        </w:tabs>
        <w:ind w:left="851" w:hanging="851"/>
        <w:jc w:val="both"/>
      </w:pPr>
      <w:r w:rsidRPr="00F726A3">
        <w:lastRenderedPageBreak/>
        <w:t xml:space="preserve">Where a DNO network </w:t>
      </w:r>
      <w:r w:rsidR="00244002" w:rsidRPr="00240B9C">
        <w:t>in England &amp; Wales</w:t>
      </w:r>
      <w:r w:rsidR="00244002" w:rsidRPr="00F726A3">
        <w:t xml:space="preserve"> </w:t>
      </w:r>
      <w:r w:rsidRPr="00F726A3">
        <w:t>acts as the con</w:t>
      </w:r>
      <w:r w:rsidR="006E1C65">
        <w:t xml:space="preserve">necting point for an Offshore Network </w:t>
      </w:r>
      <w:r w:rsidR="00244002">
        <w:t xml:space="preserve">and </w:t>
      </w:r>
      <w:r w:rsidRPr="00F726A3">
        <w:t>the DNO make</w:t>
      </w:r>
      <w:r w:rsidR="00244002">
        <w:t>s</w:t>
      </w:r>
      <w:r w:rsidRPr="00F726A3">
        <w:t xml:space="preserve"> a Capacity Declaration in respect of any restrictions for designated </w:t>
      </w:r>
      <w:r w:rsidRPr="0014673B">
        <w:t>circuit</w:t>
      </w:r>
      <w:r w:rsidR="0035673A">
        <w:t>(</w:t>
      </w:r>
      <w:r w:rsidRPr="0014673B">
        <w:t>s</w:t>
      </w:r>
      <w:r w:rsidR="0035673A">
        <w:t>)</w:t>
      </w:r>
      <w:r w:rsidR="00F1285E">
        <w:t>,</w:t>
      </w:r>
      <w:r w:rsidR="0035673A">
        <w:t xml:space="preserve"> </w:t>
      </w:r>
      <w:r w:rsidR="00B91A66">
        <w:t xml:space="preserve">The Company </w:t>
      </w:r>
      <w:r w:rsidR="0014673B" w:rsidRPr="0014673B">
        <w:t xml:space="preserve">will carry out a process to determine how the capacity restriction should be apportioned between the </w:t>
      </w:r>
      <w:r w:rsidR="00BA200B">
        <w:t>O</w:t>
      </w:r>
      <w:r w:rsidR="006E1C65">
        <w:t xml:space="preserve">ffshore </w:t>
      </w:r>
      <w:r w:rsidR="0014673B" w:rsidRPr="0014673B">
        <w:t>connecting parties</w:t>
      </w:r>
      <w:r w:rsidR="0035673A">
        <w:t xml:space="preserve"> and will distribute t</w:t>
      </w:r>
      <w:r w:rsidR="00EA11D8" w:rsidRPr="00EA11D8">
        <w:t xml:space="preserve">his information </w:t>
      </w:r>
      <w:r w:rsidR="0035673A">
        <w:t>to</w:t>
      </w:r>
      <w:r w:rsidR="00EA11D8" w:rsidRPr="00EA11D8">
        <w:t xml:space="preserve"> all </w:t>
      </w:r>
      <w:r w:rsidR="0035673A">
        <w:t xml:space="preserve">affected </w:t>
      </w:r>
      <w:r w:rsidR="00EA11D8" w:rsidRPr="00EA11D8">
        <w:t>parties</w:t>
      </w:r>
      <w:r w:rsidR="00EA11D8">
        <w:t>.</w:t>
      </w:r>
      <w:r w:rsidRPr="0014673B">
        <w:t xml:space="preserve"> </w:t>
      </w:r>
    </w:p>
    <w:p w14:paraId="379C41F6" w14:textId="7829E276" w:rsidR="005552E2" w:rsidRDefault="005552E2" w:rsidP="003E4C02">
      <w:pPr>
        <w:pStyle w:val="Heading3"/>
        <w:keepLines/>
        <w:tabs>
          <w:tab w:val="clear" w:pos="0"/>
          <w:tab w:val="num" w:pos="851"/>
        </w:tabs>
        <w:ind w:left="851" w:hanging="851"/>
        <w:jc w:val="both"/>
      </w:pPr>
      <w:r>
        <w:t xml:space="preserve">In discussion with each TO, </w:t>
      </w:r>
      <w:r w:rsidR="00B91A66">
        <w:t xml:space="preserve">The Company </w:t>
      </w:r>
      <w:r>
        <w:t xml:space="preserve">shall agree and compile operational plans and actions to enable each Outage included in the Outage Plan to be released. </w:t>
      </w:r>
      <w:r w:rsidR="00B91A66">
        <w:t xml:space="preserve">The Company </w:t>
      </w:r>
      <w:r>
        <w:t xml:space="preserve">shall provide this information to the relevant TO in accordance with </w:t>
      </w:r>
      <w:r w:rsidR="00D11F88">
        <w:t>S</w:t>
      </w:r>
      <w:r>
        <w:t>ections 2 to 6</w:t>
      </w:r>
      <w:r w:rsidR="0019644E">
        <w:t xml:space="preserve"> of this procedure</w:t>
      </w:r>
      <w:r>
        <w:t>.</w:t>
      </w:r>
    </w:p>
    <w:p w14:paraId="009B551C" w14:textId="4D88AF9A" w:rsidR="005552E2" w:rsidRDefault="005552E2" w:rsidP="003E4C02">
      <w:pPr>
        <w:pStyle w:val="Heading3"/>
        <w:keepLines/>
        <w:tabs>
          <w:tab w:val="clear" w:pos="0"/>
          <w:tab w:val="num" w:pos="851"/>
        </w:tabs>
        <w:ind w:left="851" w:hanging="851"/>
        <w:jc w:val="both"/>
      </w:pPr>
      <w:r>
        <w:t xml:space="preserve">During an Outage, </w:t>
      </w:r>
      <w:r w:rsidR="00B91A66">
        <w:t xml:space="preserve">The Company </w:t>
      </w:r>
      <w:r>
        <w:t xml:space="preserve">shall identify the need for the </w:t>
      </w:r>
      <w:r w:rsidR="00577BD0">
        <w:t>E</w:t>
      </w:r>
      <w:r>
        <w:t xml:space="preserve">mergency </w:t>
      </w:r>
      <w:r w:rsidR="00577BD0">
        <w:t>R</w:t>
      </w:r>
      <w:r>
        <w:t xml:space="preserve">eturn </w:t>
      </w:r>
      <w:proofErr w:type="gramStart"/>
      <w:r w:rsidR="00577BD0">
        <w:t>T</w:t>
      </w:r>
      <w:r>
        <w:t>o</w:t>
      </w:r>
      <w:proofErr w:type="gramEnd"/>
      <w:r>
        <w:t xml:space="preserve"> </w:t>
      </w:r>
      <w:r w:rsidR="00577BD0">
        <w:t>S</w:t>
      </w:r>
      <w:r>
        <w:t xml:space="preserve">ervice </w:t>
      </w:r>
      <w:r w:rsidR="00577BD0">
        <w:t xml:space="preserve">(ERTS) </w:t>
      </w:r>
      <w:r>
        <w:t xml:space="preserve">of an Outage within the provisions of the Outage Definition. This shall include specifying and agreeing the operational requirements </w:t>
      </w:r>
      <w:proofErr w:type="gramStart"/>
      <w:r>
        <w:t>in the event that</w:t>
      </w:r>
      <w:proofErr w:type="gramEnd"/>
      <w:r>
        <w:t xml:space="preserve"> full asset availability, including full Protection and control facilities cannot be achieved due to the urgency of the return to service agreed in the Outage Definition. (See Appendix D - Emergency Return to Service).</w:t>
      </w:r>
    </w:p>
    <w:p w14:paraId="621CC55F" w14:textId="77777777" w:rsidR="005552E2" w:rsidRDefault="005552E2">
      <w:pPr>
        <w:pStyle w:val="Heading4"/>
        <w:keepLines/>
        <w:numPr>
          <w:ilvl w:val="0"/>
          <w:numId w:val="0"/>
        </w:numPr>
      </w:pPr>
    </w:p>
    <w:p w14:paraId="04CCC22E" w14:textId="77777777" w:rsidR="005552E2" w:rsidRDefault="005552E2">
      <w:pPr>
        <w:pStyle w:val="Heading1"/>
        <w:keepLines/>
      </w:pPr>
      <w:r>
        <w:t xml:space="preserve">Outage Planning </w:t>
      </w:r>
    </w:p>
    <w:p w14:paraId="3E421688" w14:textId="77777777" w:rsidR="005552E2" w:rsidRDefault="005552E2">
      <w:pPr>
        <w:pStyle w:val="Heading2"/>
        <w:keepLines/>
      </w:pPr>
      <w:r>
        <w:t>Principles and Overview</w:t>
      </w:r>
    </w:p>
    <w:p w14:paraId="0867459D" w14:textId="77777777" w:rsidR="005552E2" w:rsidRDefault="005552E2" w:rsidP="003E4C02">
      <w:pPr>
        <w:pStyle w:val="Heading3"/>
        <w:keepLines/>
        <w:tabs>
          <w:tab w:val="clear" w:pos="0"/>
          <w:tab w:val="num" w:pos="851"/>
        </w:tabs>
        <w:ind w:left="851" w:hanging="851"/>
        <w:jc w:val="both"/>
      </w:pPr>
      <w:r>
        <w:t xml:space="preserve">The Outage planning process covers identification of Outage requirements for up to six years ahead (for </w:t>
      </w:r>
      <w:r w:rsidR="00C43BA3">
        <w:t xml:space="preserve">all known </w:t>
      </w:r>
      <w:r>
        <w:t xml:space="preserve">schemes and </w:t>
      </w:r>
      <w:r w:rsidR="00BC3A94">
        <w:t xml:space="preserve">National Electricity </w:t>
      </w:r>
      <w:r>
        <w:t xml:space="preserve">Transmission System reinforcement) to the handover of the plan </w:t>
      </w:r>
      <w:r w:rsidR="008A15F4">
        <w:t xml:space="preserve">at day ahead </w:t>
      </w:r>
      <w:r>
        <w:t>into the Control Phase.</w:t>
      </w:r>
      <w:r w:rsidR="00C40C15">
        <w:t xml:space="preserve"> More detail will be added when developing the plan in </w:t>
      </w:r>
      <w:r w:rsidR="00DE2272">
        <w:t>Y</w:t>
      </w:r>
      <w:r w:rsidR="00C40C15">
        <w:t>ears 1 &amp; 2.</w:t>
      </w:r>
    </w:p>
    <w:p w14:paraId="7CE64237" w14:textId="77777777" w:rsidR="005552E2" w:rsidRDefault="005552E2" w:rsidP="003E4C02">
      <w:pPr>
        <w:pStyle w:val="Heading3"/>
        <w:keepLines/>
        <w:tabs>
          <w:tab w:val="clear" w:pos="0"/>
          <w:tab w:val="num" w:pos="851"/>
        </w:tabs>
        <w:ind w:left="851" w:hanging="851"/>
        <w:jc w:val="both"/>
      </w:pPr>
      <w:r>
        <w:t xml:space="preserve">Production of the Outage Plan (as described in </w:t>
      </w:r>
      <w:r w:rsidR="00D11F88">
        <w:t>S</w:t>
      </w:r>
      <w:r>
        <w:t>ection 4</w:t>
      </w:r>
      <w:r w:rsidR="00C43BA3">
        <w:t xml:space="preserve"> of this STCP</w:t>
      </w:r>
      <w:r>
        <w:t xml:space="preserve">) shall include the production of detailed operational and work plans to enable each individual Outage to take place. </w:t>
      </w:r>
    </w:p>
    <w:p w14:paraId="2887424D" w14:textId="4A1DBAC4" w:rsidR="00C43BA3" w:rsidRDefault="00B91A66" w:rsidP="003E4C02">
      <w:pPr>
        <w:pStyle w:val="Heading3"/>
        <w:keepLines/>
        <w:tabs>
          <w:tab w:val="clear" w:pos="0"/>
          <w:tab w:val="num" w:pos="851"/>
        </w:tabs>
        <w:ind w:left="851" w:hanging="851"/>
        <w:jc w:val="both"/>
      </w:pPr>
      <w:r>
        <w:t xml:space="preserve">The Company </w:t>
      </w:r>
      <w:r w:rsidR="00C43BA3">
        <w:t xml:space="preserve">and each TO shall communicate with each other throughout the outage planning process and as a minimum will </w:t>
      </w:r>
      <w:r w:rsidR="008831ED">
        <w:t>arrange to</w:t>
      </w:r>
      <w:r w:rsidR="00C43BA3">
        <w:t xml:space="preserve"> </w:t>
      </w:r>
      <w:proofErr w:type="spellStart"/>
      <w:r w:rsidR="00C43BA3">
        <w:t>handover</w:t>
      </w:r>
      <w:proofErr w:type="spellEnd"/>
      <w:r w:rsidR="00C43BA3">
        <w:t xml:space="preserve"> the Year 1 &amp; 2 Final Outage Plan.</w:t>
      </w:r>
    </w:p>
    <w:p w14:paraId="6807436F" w14:textId="1A3E19DB" w:rsidR="005552E2" w:rsidRDefault="00B91A66" w:rsidP="003E4C02">
      <w:pPr>
        <w:pStyle w:val="Heading3"/>
        <w:keepLines/>
        <w:tabs>
          <w:tab w:val="clear" w:pos="0"/>
          <w:tab w:val="num" w:pos="851"/>
        </w:tabs>
        <w:ind w:left="851" w:hanging="851"/>
        <w:jc w:val="both"/>
      </w:pPr>
      <w:r>
        <w:t xml:space="preserve">The Company </w:t>
      </w:r>
      <w:r w:rsidR="005552E2">
        <w:t xml:space="preserve">and each TO shall seek to resolve any Outage placement conflicts through collaboration with </w:t>
      </w:r>
      <w:r w:rsidR="008A15F4">
        <w:t xml:space="preserve">each other and </w:t>
      </w:r>
      <w:r w:rsidR="005552E2">
        <w:t xml:space="preserve">any relevant </w:t>
      </w:r>
      <w:r w:rsidR="00CD28E2">
        <w:t>P</w:t>
      </w:r>
      <w:r w:rsidR="005552E2">
        <w:t>arty.</w:t>
      </w:r>
    </w:p>
    <w:p w14:paraId="291E495E" w14:textId="77777777" w:rsidR="00434222" w:rsidRDefault="00434222">
      <w:pPr>
        <w:pStyle w:val="Heading3"/>
        <w:keepLines/>
        <w:numPr>
          <w:ilvl w:val="0"/>
          <w:numId w:val="0"/>
        </w:numPr>
      </w:pPr>
    </w:p>
    <w:p w14:paraId="09F15380" w14:textId="77777777" w:rsidR="00434222" w:rsidRDefault="00434222">
      <w:pPr>
        <w:pStyle w:val="Heading3"/>
        <w:keepLines/>
        <w:numPr>
          <w:ilvl w:val="0"/>
          <w:numId w:val="0"/>
        </w:numPr>
      </w:pPr>
    </w:p>
    <w:p w14:paraId="0A1CF965" w14:textId="77777777" w:rsidR="005552E2" w:rsidRDefault="005552E2">
      <w:pPr>
        <w:pStyle w:val="Heading1"/>
        <w:keepLines/>
      </w:pPr>
      <w:bookmarkStart w:id="3" w:name="_Toc54493527"/>
      <w:r>
        <w:t xml:space="preserve">Outage Planning Procedure for Year </w:t>
      </w:r>
      <w:r w:rsidR="00C43BA3">
        <w:t>3</w:t>
      </w:r>
      <w:r>
        <w:t xml:space="preserve"> </w:t>
      </w:r>
      <w:r w:rsidR="005D3BC8">
        <w:t>to 6 (</w:t>
      </w:r>
      <w:r w:rsidR="00307044">
        <w:t>and beyond</w:t>
      </w:r>
      <w:r w:rsidR="005D3BC8">
        <w:t>)</w:t>
      </w:r>
      <w:r>
        <w:t xml:space="preserve"> and Outage Plan Build at Year Ahead (Year 1</w:t>
      </w:r>
      <w:r w:rsidR="00C43BA3">
        <w:t xml:space="preserve"> &amp; 2</w:t>
      </w:r>
      <w:r>
        <w:t xml:space="preserve">)  </w:t>
      </w:r>
    </w:p>
    <w:bookmarkEnd w:id="3"/>
    <w:p w14:paraId="14984B65" w14:textId="77777777" w:rsidR="005552E2" w:rsidRDefault="005552E2" w:rsidP="005D3BC8">
      <w:pPr>
        <w:pStyle w:val="Heading2"/>
      </w:pPr>
      <w:r>
        <w:t xml:space="preserve">Year </w:t>
      </w:r>
      <w:r w:rsidR="00C43BA3">
        <w:t>3</w:t>
      </w:r>
      <w:r w:rsidR="005D3BC8" w:rsidRPr="005D3BC8">
        <w:t xml:space="preserve"> to 6 (</w:t>
      </w:r>
      <w:r>
        <w:t xml:space="preserve">and </w:t>
      </w:r>
      <w:proofErr w:type="gramStart"/>
      <w:r>
        <w:t>Beyond</w:t>
      </w:r>
      <w:proofErr w:type="gramEnd"/>
      <w:r w:rsidR="005D3BC8">
        <w:t>)</w:t>
      </w:r>
      <w:r>
        <w:t xml:space="preserve"> </w:t>
      </w:r>
    </w:p>
    <w:p w14:paraId="319121E8" w14:textId="65F8BD3F" w:rsidR="00C40C15" w:rsidRDefault="005552E2" w:rsidP="003E4C02">
      <w:pPr>
        <w:pStyle w:val="Heading3"/>
        <w:keepLines/>
        <w:tabs>
          <w:tab w:val="clear" w:pos="0"/>
          <w:tab w:val="num" w:pos="993"/>
        </w:tabs>
        <w:ind w:left="993" w:hanging="993"/>
        <w:jc w:val="both"/>
      </w:pPr>
      <w:r>
        <w:t xml:space="preserve">At any time </w:t>
      </w:r>
      <w:r w:rsidR="003D1C9F">
        <w:t>for Y</w:t>
      </w:r>
      <w:r>
        <w:t>ear</w:t>
      </w:r>
      <w:r w:rsidR="00307044">
        <w:t xml:space="preserve"> 3 </w:t>
      </w:r>
      <w:r w:rsidR="005D3BC8">
        <w:t xml:space="preserve">to 6 </w:t>
      </w:r>
      <w:r w:rsidR="008F4C4A">
        <w:t>(</w:t>
      </w:r>
      <w:r w:rsidR="00307044">
        <w:t xml:space="preserve">and </w:t>
      </w:r>
      <w:r w:rsidR="003D1C9F">
        <w:t>beyond</w:t>
      </w:r>
      <w:r w:rsidR="008F4C4A">
        <w:t>)</w:t>
      </w:r>
      <w:r w:rsidR="00307044">
        <w:t>,</w:t>
      </w:r>
      <w:r>
        <w:t xml:space="preserve"> any Party </w:t>
      </w:r>
      <w:r w:rsidR="00574223">
        <w:t>sh</w:t>
      </w:r>
      <w:r w:rsidR="007A063C">
        <w:t>all</w:t>
      </w:r>
      <w:r w:rsidR="00574223">
        <w:t xml:space="preserve"> </w:t>
      </w:r>
      <w:r>
        <w:t>initiate discussions with another Party regarding Outages as and when they become known.</w:t>
      </w:r>
    </w:p>
    <w:p w14:paraId="27CE8E4F" w14:textId="77777777" w:rsidR="005552E2" w:rsidRDefault="00A761E5" w:rsidP="003E4C02">
      <w:pPr>
        <w:pStyle w:val="Heading3"/>
        <w:keepLines/>
        <w:tabs>
          <w:tab w:val="clear" w:pos="0"/>
          <w:tab w:val="num" w:pos="993"/>
        </w:tabs>
        <w:ind w:left="993" w:hanging="993"/>
        <w:jc w:val="both"/>
      </w:pPr>
      <w:r>
        <w:t xml:space="preserve">For </w:t>
      </w:r>
      <w:r w:rsidR="00E71E83">
        <w:t>Y</w:t>
      </w:r>
      <w:r>
        <w:t xml:space="preserve">ear 3 and beyond the main driver for Outage Proposals will be from the </w:t>
      </w:r>
      <w:r w:rsidR="00E71E83">
        <w:t>Initial Outage Plan</w:t>
      </w:r>
      <w:r>
        <w:t>. STCP 16-1</w:t>
      </w:r>
      <w:r w:rsidR="00574223">
        <w:t xml:space="preserve">, </w:t>
      </w:r>
      <w:r w:rsidR="00D11F88">
        <w:t>S</w:t>
      </w:r>
      <w:r w:rsidR="00574223">
        <w:t>ection 4.4</w:t>
      </w:r>
      <w:r>
        <w:t xml:space="preserve"> includes more detail on co-ordination and the method for ensuring </w:t>
      </w:r>
      <w:r w:rsidR="00574223">
        <w:t xml:space="preserve">the Provisional Outage Plan </w:t>
      </w:r>
      <w:r>
        <w:t xml:space="preserve">is available at the start of </w:t>
      </w:r>
      <w:r w:rsidR="00E71E83">
        <w:t>Y</w:t>
      </w:r>
      <w:r>
        <w:t>ear 2</w:t>
      </w:r>
    </w:p>
    <w:p w14:paraId="3A363C0D" w14:textId="4DA34EF0" w:rsidR="005552E2" w:rsidRDefault="005552E2" w:rsidP="003E4C02">
      <w:pPr>
        <w:pStyle w:val="Heading3"/>
        <w:keepLines/>
        <w:tabs>
          <w:tab w:val="clear" w:pos="0"/>
          <w:tab w:val="num" w:pos="993"/>
        </w:tabs>
        <w:ind w:left="993" w:hanging="993"/>
        <w:jc w:val="both"/>
      </w:pPr>
      <w:r>
        <w:t xml:space="preserve">When a TO has indicative dates for Outage Proposals, that TO shall propose such dates to </w:t>
      </w:r>
      <w:r w:rsidR="00B91A66">
        <w:t xml:space="preserve">The Company </w:t>
      </w:r>
      <w:r>
        <w:t xml:space="preserve">and update their Outage Proposal accordingly. </w:t>
      </w:r>
      <w:r w:rsidR="00B91A66">
        <w:t xml:space="preserve">The Company </w:t>
      </w:r>
      <w:r>
        <w:t xml:space="preserve">shall then update </w:t>
      </w:r>
      <w:proofErr w:type="gramStart"/>
      <w:r w:rsidR="00B91A66">
        <w:t>T</w:t>
      </w:r>
      <w:r>
        <w:t xml:space="preserve">he </w:t>
      </w:r>
      <w:r w:rsidR="00B91A66">
        <w:t xml:space="preserve"> Company</w:t>
      </w:r>
      <w:proofErr w:type="gramEnd"/>
      <w:r w:rsidR="00B91A66">
        <w:t xml:space="preserve"> </w:t>
      </w:r>
      <w:r>
        <w:t>Outage database as appropriate.</w:t>
      </w:r>
    </w:p>
    <w:p w14:paraId="4DAA7FE9" w14:textId="7572689F" w:rsidR="00A557BD" w:rsidRDefault="00B91A66" w:rsidP="003E4C02">
      <w:pPr>
        <w:pStyle w:val="Heading3"/>
        <w:tabs>
          <w:tab w:val="clear" w:pos="0"/>
          <w:tab w:val="num" w:pos="993"/>
        </w:tabs>
        <w:ind w:left="993" w:hanging="993"/>
      </w:pPr>
      <w:r>
        <w:t xml:space="preserve">The Company </w:t>
      </w:r>
      <w:r w:rsidR="00A557BD" w:rsidRPr="00A557BD">
        <w:t xml:space="preserve">shall take no longer than 8 weeks to review outages relating to new or modified connection applications and respond to the relevant TO. If there are </w:t>
      </w:r>
      <w:r w:rsidR="00A557BD" w:rsidRPr="00A557BD">
        <w:lastRenderedPageBreak/>
        <w:t xml:space="preserve">issues to discuss and agree, </w:t>
      </w:r>
      <w:r>
        <w:t xml:space="preserve">The Company </w:t>
      </w:r>
      <w:r w:rsidR="00A557BD" w:rsidRPr="00A557BD">
        <w:t xml:space="preserve">and </w:t>
      </w:r>
      <w:r w:rsidR="00C81028">
        <w:t xml:space="preserve">the </w:t>
      </w:r>
      <w:r w:rsidR="00A557BD" w:rsidRPr="00A557BD">
        <w:t xml:space="preserve">TO will endeavour to resolve these issues as soon as </w:t>
      </w:r>
      <w:r w:rsidR="007D49C9">
        <w:t xml:space="preserve">reasonably </w:t>
      </w:r>
      <w:r w:rsidR="00A557BD" w:rsidRPr="00A557BD">
        <w:t>practicable.</w:t>
      </w:r>
    </w:p>
    <w:p w14:paraId="20F9E889" w14:textId="6D8599F8" w:rsidR="005552E2" w:rsidRDefault="005552E2" w:rsidP="003E4C02">
      <w:pPr>
        <w:pStyle w:val="Heading3"/>
        <w:keepLines/>
        <w:tabs>
          <w:tab w:val="clear" w:pos="0"/>
          <w:tab w:val="num" w:pos="993"/>
        </w:tabs>
        <w:ind w:left="993" w:hanging="993"/>
        <w:jc w:val="both"/>
      </w:pPr>
      <w:proofErr w:type="gramStart"/>
      <w:r>
        <w:t>If and when</w:t>
      </w:r>
      <w:proofErr w:type="gramEnd"/>
      <w:r>
        <w:t xml:space="preserve"> </w:t>
      </w:r>
      <w:r w:rsidR="00AE5015">
        <w:t xml:space="preserve">The Company </w:t>
      </w:r>
      <w:r>
        <w:t xml:space="preserve">determines that an Outage Proposal is not viable, </w:t>
      </w:r>
      <w:r w:rsidR="00AE5015">
        <w:t xml:space="preserve">The Company </w:t>
      </w:r>
      <w:r>
        <w:t xml:space="preserve">shall discuss the alternatives with the relevant TO(s). </w:t>
      </w:r>
      <w:r w:rsidR="00792F3D">
        <w:t>This process should</w:t>
      </w:r>
      <w:r w:rsidR="00574223">
        <w:t xml:space="preserve"> follow that </w:t>
      </w:r>
      <w:r w:rsidR="00D11F88">
        <w:t xml:space="preserve">detailed </w:t>
      </w:r>
      <w:r w:rsidR="00574223">
        <w:t xml:space="preserve">in </w:t>
      </w:r>
      <w:r w:rsidR="00792F3D">
        <w:t xml:space="preserve">STCP 16-1, </w:t>
      </w:r>
      <w:r w:rsidR="00D11F88">
        <w:t>S</w:t>
      </w:r>
      <w:r w:rsidR="00792F3D">
        <w:t>ection 4.4</w:t>
      </w:r>
    </w:p>
    <w:p w14:paraId="2E5A8FE9" w14:textId="5559F1D9" w:rsidR="005552E2" w:rsidRDefault="005552E2" w:rsidP="003E4C02">
      <w:pPr>
        <w:pStyle w:val="Heading3"/>
        <w:keepLines/>
        <w:tabs>
          <w:tab w:val="clear" w:pos="0"/>
          <w:tab w:val="num" w:pos="993"/>
        </w:tabs>
        <w:ind w:left="993" w:hanging="993"/>
        <w:jc w:val="both"/>
      </w:pPr>
      <w:r>
        <w:t xml:space="preserve">In week 6 each year the </w:t>
      </w:r>
      <w:r w:rsidR="00E71E83">
        <w:t xml:space="preserve">Initial </w:t>
      </w:r>
      <w:r>
        <w:t xml:space="preserve">Outage Plan for Year </w:t>
      </w:r>
      <w:r w:rsidR="00C43BA3">
        <w:t>3</w:t>
      </w:r>
      <w:r>
        <w:t xml:space="preserve"> shall become the Provisional Outage Plan for Year </w:t>
      </w:r>
      <w:r w:rsidR="00C43BA3">
        <w:t>2</w:t>
      </w:r>
      <w:r w:rsidR="008A15F4" w:rsidRPr="00451D12">
        <w:t xml:space="preserve"> and each Outage Plan beyond Year</w:t>
      </w:r>
      <w:r w:rsidR="006139E6">
        <w:t xml:space="preserve"> </w:t>
      </w:r>
      <w:r w:rsidR="00C43BA3">
        <w:t>3</w:t>
      </w:r>
      <w:r w:rsidR="008A15F4" w:rsidRPr="00451D12">
        <w:t xml:space="preserve"> </w:t>
      </w:r>
      <w:r w:rsidR="005D3BC8">
        <w:t>to 6 (and beyond)</w:t>
      </w:r>
      <w:r w:rsidR="00DC4334">
        <w:t xml:space="preserve"> </w:t>
      </w:r>
      <w:r w:rsidR="008A15F4" w:rsidRPr="00451D12">
        <w:t>will similarly be rolled forward</w:t>
      </w:r>
      <w:r w:rsidRPr="00451D12">
        <w:t>.</w:t>
      </w:r>
    </w:p>
    <w:p w14:paraId="634FA3B3" w14:textId="77777777" w:rsidR="006139E6" w:rsidRDefault="006139E6" w:rsidP="00AC39DA">
      <w:pPr>
        <w:pStyle w:val="Heading3"/>
        <w:keepLines/>
        <w:numPr>
          <w:ilvl w:val="0"/>
          <w:numId w:val="0"/>
        </w:numPr>
        <w:jc w:val="both"/>
      </w:pPr>
    </w:p>
    <w:p w14:paraId="014803DD" w14:textId="77777777" w:rsidR="005552E2" w:rsidRDefault="005552E2">
      <w:pPr>
        <w:pStyle w:val="Heading2"/>
        <w:keepLines/>
      </w:pPr>
      <w:r>
        <w:t>Outage Plan Build at Year</w:t>
      </w:r>
      <w:r w:rsidR="00C43BA3">
        <w:t xml:space="preserve"> 1 &amp; 2</w:t>
      </w:r>
    </w:p>
    <w:p w14:paraId="42C8F619" w14:textId="19C9DD98" w:rsidR="005552E2" w:rsidRDefault="005552E2" w:rsidP="003E4C02">
      <w:pPr>
        <w:pStyle w:val="Heading3"/>
        <w:keepLines/>
        <w:tabs>
          <w:tab w:val="left" w:pos="993"/>
        </w:tabs>
      </w:pPr>
      <w:r>
        <w:t xml:space="preserve">Overview </w:t>
      </w:r>
    </w:p>
    <w:p w14:paraId="3295FB7E" w14:textId="375A3C2E" w:rsidR="00575DC4" w:rsidRPr="00575DC4" w:rsidRDefault="005552E2" w:rsidP="003E4C02">
      <w:pPr>
        <w:pStyle w:val="Heading4"/>
        <w:keepLines/>
        <w:tabs>
          <w:tab w:val="clear" w:pos="0"/>
          <w:tab w:val="num" w:pos="851"/>
        </w:tabs>
        <w:ind w:left="851" w:hanging="851"/>
        <w:jc w:val="both"/>
      </w:pPr>
      <w:r>
        <w:t>The objective of Outage Plan Build is to construct a Provisional Outage Plan that provides each TO with access to their Transmission System for that Plan Year.</w:t>
      </w:r>
      <w:r w:rsidR="00D11F88">
        <w:t xml:space="preserve"> </w:t>
      </w:r>
      <w:r>
        <w:t xml:space="preserve">The development of the Provisional Outage Plan is an iterative process requiring frequent </w:t>
      </w:r>
      <w:r w:rsidR="00AE5015">
        <w:t xml:space="preserve">The Company </w:t>
      </w:r>
      <w:r>
        <w:t>and TO liaison.</w:t>
      </w:r>
    </w:p>
    <w:p w14:paraId="3EDDF0FB" w14:textId="77777777" w:rsidR="00575DC4" w:rsidRDefault="00575DC4" w:rsidP="003E4C02">
      <w:pPr>
        <w:pStyle w:val="Heading4"/>
        <w:keepLines/>
        <w:tabs>
          <w:tab w:val="clear" w:pos="0"/>
          <w:tab w:val="num" w:pos="851"/>
        </w:tabs>
        <w:ind w:left="851" w:hanging="851"/>
        <w:jc w:val="both"/>
      </w:pPr>
      <w:r>
        <w:t>The starting point at 2 year</w:t>
      </w:r>
      <w:r w:rsidR="00E71E83">
        <w:t>s</w:t>
      </w:r>
      <w:r>
        <w:t xml:space="preserve"> ahead will be the plan that has been developed </w:t>
      </w:r>
      <w:r w:rsidR="00E71E83">
        <w:t xml:space="preserve">in accordance with STCP16-1 </w:t>
      </w:r>
      <w:r w:rsidR="0096351C">
        <w:t xml:space="preserve">with the addition of other </w:t>
      </w:r>
      <w:r w:rsidR="00E71E83">
        <w:t>K</w:t>
      </w:r>
      <w:r w:rsidR="0096351C">
        <w:t xml:space="preserve">ey </w:t>
      </w:r>
      <w:r w:rsidR="00E71E83">
        <w:t>O</w:t>
      </w:r>
      <w:r w:rsidR="0096351C">
        <w:t>utages.</w:t>
      </w:r>
    </w:p>
    <w:p w14:paraId="6372AFB6" w14:textId="12810962" w:rsidR="00754D78" w:rsidRDefault="00AE5015" w:rsidP="003E4C02">
      <w:pPr>
        <w:pStyle w:val="Heading4"/>
        <w:keepLines/>
        <w:tabs>
          <w:tab w:val="clear" w:pos="0"/>
          <w:tab w:val="num" w:pos="851"/>
        </w:tabs>
        <w:ind w:left="851" w:hanging="851"/>
        <w:jc w:val="both"/>
      </w:pPr>
      <w:r>
        <w:t xml:space="preserve">The Company </w:t>
      </w:r>
      <w:r w:rsidR="00C43BA3">
        <w:t>and each TO wi</w:t>
      </w:r>
      <w:r w:rsidR="00F55E57">
        <w:t xml:space="preserve">ll meet </w:t>
      </w:r>
      <w:r w:rsidR="00492411">
        <w:t>as required</w:t>
      </w:r>
      <w:r w:rsidR="00F55E57">
        <w:t xml:space="preserve"> in line with this </w:t>
      </w:r>
      <w:r w:rsidR="00D11F88">
        <w:t>S</w:t>
      </w:r>
      <w:r w:rsidR="00F55E57">
        <w:t xml:space="preserve">ection 3.2, </w:t>
      </w:r>
      <w:r w:rsidR="00754D78">
        <w:t xml:space="preserve">to review the Provisional Outage Plan </w:t>
      </w:r>
      <w:r w:rsidR="00492411">
        <w:t xml:space="preserve">to discuss </w:t>
      </w:r>
      <w:r w:rsidR="00754D78">
        <w:t>and exchange the following information:</w:t>
      </w:r>
    </w:p>
    <w:p w14:paraId="41CBD3DA" w14:textId="4A4A8660" w:rsidR="005671B8" w:rsidRDefault="00754D78" w:rsidP="003E4C02">
      <w:pPr>
        <w:pStyle w:val="Heading4"/>
        <w:keepLines/>
        <w:numPr>
          <w:ilvl w:val="0"/>
          <w:numId w:val="40"/>
        </w:numPr>
        <w:tabs>
          <w:tab w:val="clear" w:pos="780"/>
          <w:tab w:val="num" w:pos="1418"/>
        </w:tabs>
        <w:ind w:left="1418" w:hanging="567"/>
        <w:jc w:val="both"/>
      </w:pPr>
      <w:r>
        <w:t xml:space="preserve">Each TO </w:t>
      </w:r>
      <w:proofErr w:type="spellStart"/>
      <w:r>
        <w:t>to</w:t>
      </w:r>
      <w:proofErr w:type="spellEnd"/>
      <w:r w:rsidR="005552E2">
        <w:t xml:space="preserve"> provide </w:t>
      </w:r>
      <w:r w:rsidR="00AE5015">
        <w:t xml:space="preserve">The Company </w:t>
      </w:r>
      <w:r w:rsidR="005552E2">
        <w:t>with details of Outage Definitions in respect of Outage Proposals or Outage change requests</w:t>
      </w:r>
      <w:r w:rsidR="00C43BA3">
        <w:t>.</w:t>
      </w:r>
    </w:p>
    <w:p w14:paraId="438B19E7" w14:textId="59251C9B" w:rsidR="00C43BA3" w:rsidRDefault="00AE5015" w:rsidP="003E4C02">
      <w:pPr>
        <w:pStyle w:val="Heading4"/>
        <w:keepLines/>
        <w:numPr>
          <w:ilvl w:val="0"/>
          <w:numId w:val="39"/>
        </w:numPr>
        <w:tabs>
          <w:tab w:val="clear" w:pos="780"/>
          <w:tab w:val="num" w:pos="1418"/>
        </w:tabs>
        <w:ind w:left="1418" w:hanging="567"/>
        <w:jc w:val="both"/>
      </w:pPr>
      <w:r>
        <w:t xml:space="preserve">The Company </w:t>
      </w:r>
      <w:r w:rsidR="00754D78">
        <w:t xml:space="preserve">shall notify each TO of </w:t>
      </w:r>
      <w:r w:rsidR="005552E2">
        <w:t>User Outages (in accordance with STC Schedule 3) that are likely to materially affect that TO’s Transmission System as they become known</w:t>
      </w:r>
      <w:r w:rsidR="00C43BA3">
        <w:t>; and</w:t>
      </w:r>
    </w:p>
    <w:p w14:paraId="4A6D863D" w14:textId="0847C651" w:rsidR="00754D78" w:rsidRDefault="00AE5015" w:rsidP="003E4C02">
      <w:pPr>
        <w:pStyle w:val="Heading4"/>
        <w:keepLines/>
        <w:numPr>
          <w:ilvl w:val="0"/>
          <w:numId w:val="39"/>
        </w:numPr>
        <w:tabs>
          <w:tab w:val="clear" w:pos="780"/>
          <w:tab w:val="num" w:pos="1418"/>
        </w:tabs>
        <w:ind w:left="1418" w:hanging="567"/>
        <w:jc w:val="both"/>
      </w:pPr>
      <w:r>
        <w:t xml:space="preserve">The Company </w:t>
      </w:r>
      <w:r w:rsidR="00754D78">
        <w:t>to notify each TO with a</w:t>
      </w:r>
      <w:r w:rsidR="00C43BA3">
        <w:t>ny points on the transmission system where there are known or expected constraint issues</w:t>
      </w:r>
      <w:r w:rsidR="00575DC4">
        <w:t xml:space="preserve"> </w:t>
      </w:r>
      <w:proofErr w:type="gramStart"/>
      <w:r w:rsidR="00575DC4">
        <w:t>Or</w:t>
      </w:r>
      <w:proofErr w:type="gramEnd"/>
      <w:r w:rsidR="00575DC4">
        <w:t xml:space="preserve"> other system security issues</w:t>
      </w:r>
    </w:p>
    <w:p w14:paraId="66C3AB66" w14:textId="1A5DA677" w:rsidR="00754D78" w:rsidRDefault="00754D78" w:rsidP="003E4C02">
      <w:pPr>
        <w:pStyle w:val="Heading4"/>
        <w:keepLines/>
        <w:tabs>
          <w:tab w:val="clear" w:pos="0"/>
        </w:tabs>
        <w:ind w:left="851" w:hanging="851"/>
        <w:jc w:val="both"/>
      </w:pPr>
      <w:r>
        <w:t xml:space="preserve">The meetings do not preclude Outage Proposals or Outage </w:t>
      </w:r>
      <w:r w:rsidR="00E71E83">
        <w:t>C</w:t>
      </w:r>
      <w:r>
        <w:t xml:space="preserve">hange request being notified to </w:t>
      </w:r>
      <w:r w:rsidR="00AE5015">
        <w:t xml:space="preserve">The Company </w:t>
      </w:r>
      <w:r>
        <w:t>as they become known to that TO, taking account of known or advised User Outages or any other information exchange detailed in 3.2.1.3 above.</w:t>
      </w:r>
    </w:p>
    <w:p w14:paraId="7B934EB4" w14:textId="448FD8FB" w:rsidR="005A46BD" w:rsidRDefault="005A46BD" w:rsidP="003E4C02">
      <w:pPr>
        <w:pStyle w:val="Heading4"/>
        <w:keepLines/>
        <w:tabs>
          <w:tab w:val="clear" w:pos="0"/>
        </w:tabs>
        <w:ind w:left="851" w:hanging="851"/>
        <w:jc w:val="both"/>
      </w:pPr>
      <w:r>
        <w:t xml:space="preserve">For Outages involving Offshore </w:t>
      </w:r>
      <w:r w:rsidR="00952132">
        <w:t>Network</w:t>
      </w:r>
      <w:r>
        <w:t xml:space="preserve"> </w:t>
      </w:r>
      <w:r w:rsidRPr="00240B9C">
        <w:t xml:space="preserve">connections </w:t>
      </w:r>
      <w:r>
        <w:t>into an Onshore Transmission site</w:t>
      </w:r>
      <w:r w:rsidR="00D92152">
        <w:t>,</w:t>
      </w:r>
      <w:r w:rsidRPr="00240B9C">
        <w:t xml:space="preserve"> </w:t>
      </w:r>
      <w:r w:rsidR="00AE5015">
        <w:t xml:space="preserve">The Company </w:t>
      </w:r>
      <w:r w:rsidRPr="00240B9C">
        <w:t>will perform a co-ordinating role between the Offshore TO</w:t>
      </w:r>
      <w:r>
        <w:t xml:space="preserve"> and Onshore TO</w:t>
      </w:r>
    </w:p>
    <w:p w14:paraId="5D3F49BF" w14:textId="5D8400EE" w:rsidR="005A46BD" w:rsidRDefault="005A46BD" w:rsidP="003E4C02">
      <w:pPr>
        <w:pStyle w:val="Heading4"/>
        <w:keepLines/>
        <w:tabs>
          <w:tab w:val="clear" w:pos="0"/>
        </w:tabs>
        <w:ind w:left="851" w:hanging="851"/>
        <w:jc w:val="both"/>
      </w:pPr>
      <w:r w:rsidRPr="00240B9C">
        <w:t xml:space="preserve">For </w:t>
      </w:r>
      <w:r>
        <w:t xml:space="preserve">Outages involving Offshore Network </w:t>
      </w:r>
      <w:r w:rsidRPr="00240B9C">
        <w:t xml:space="preserve">connections </w:t>
      </w:r>
      <w:r>
        <w:t xml:space="preserve">into a DNO network </w:t>
      </w:r>
      <w:r w:rsidRPr="00240B9C">
        <w:t>in England &amp; Wales</w:t>
      </w:r>
      <w:r w:rsidR="00D92152">
        <w:t>,</w:t>
      </w:r>
      <w:r w:rsidRPr="00240B9C">
        <w:t xml:space="preserve"> </w:t>
      </w:r>
      <w:r w:rsidR="00AE5015">
        <w:t xml:space="preserve">The Company </w:t>
      </w:r>
      <w:r w:rsidRPr="00240B9C">
        <w:t>will perform a co-ordinating role between the Offshore TO</w:t>
      </w:r>
      <w:r>
        <w:t xml:space="preserve">, Onshore TO </w:t>
      </w:r>
      <w:r w:rsidRPr="00240B9C">
        <w:t>and the DNO</w:t>
      </w:r>
    </w:p>
    <w:p w14:paraId="5FFD160D" w14:textId="2C248BF2" w:rsidR="008A3264" w:rsidRDefault="008A3264" w:rsidP="003E4C02">
      <w:pPr>
        <w:pStyle w:val="Heading4"/>
        <w:keepLines/>
        <w:tabs>
          <w:tab w:val="clear" w:pos="0"/>
        </w:tabs>
        <w:ind w:left="851" w:hanging="851"/>
        <w:jc w:val="both"/>
      </w:pPr>
      <w:r w:rsidRPr="00F726A3">
        <w:t xml:space="preserve">Where a DNO network </w:t>
      </w:r>
      <w:r w:rsidRPr="00240B9C">
        <w:t>in England &amp; Wales</w:t>
      </w:r>
      <w:r w:rsidRPr="00F726A3">
        <w:t xml:space="preserve"> acts as the con</w:t>
      </w:r>
      <w:r>
        <w:t xml:space="preserve">necting point for an Offshore Network and </w:t>
      </w:r>
      <w:r w:rsidRPr="00F726A3">
        <w:t>the DNO make</w:t>
      </w:r>
      <w:r>
        <w:t>s</w:t>
      </w:r>
      <w:r w:rsidRPr="00F726A3">
        <w:t xml:space="preserve"> a Capacity Declaration in respect of any restrictions for designated </w:t>
      </w:r>
      <w:r w:rsidRPr="0014673B">
        <w:t>circuit</w:t>
      </w:r>
      <w:r>
        <w:t>(</w:t>
      </w:r>
      <w:r w:rsidRPr="0014673B">
        <w:t>s</w:t>
      </w:r>
      <w:r>
        <w:t>)</w:t>
      </w:r>
      <w:r w:rsidR="00D92152">
        <w:t>,</w:t>
      </w:r>
      <w:r>
        <w:t xml:space="preserve"> </w:t>
      </w:r>
      <w:r w:rsidR="00AE5015">
        <w:t xml:space="preserve">The Company </w:t>
      </w:r>
      <w:r w:rsidRPr="0014673B">
        <w:t xml:space="preserve">will carry out a process to determine how the capacity restriction should be apportioned between the </w:t>
      </w:r>
      <w:r>
        <w:t xml:space="preserve">Offshore </w:t>
      </w:r>
      <w:r w:rsidRPr="0014673B">
        <w:t>connecting parties</w:t>
      </w:r>
      <w:r>
        <w:t xml:space="preserve"> and will distribute t</w:t>
      </w:r>
      <w:r w:rsidRPr="00EA11D8">
        <w:t xml:space="preserve">his information </w:t>
      </w:r>
      <w:r>
        <w:t>to</w:t>
      </w:r>
      <w:r w:rsidRPr="00EA11D8">
        <w:t xml:space="preserve"> all </w:t>
      </w:r>
      <w:r>
        <w:t xml:space="preserve">affected </w:t>
      </w:r>
      <w:r w:rsidRPr="00EA11D8">
        <w:t>parties</w:t>
      </w:r>
      <w:r>
        <w:t>.</w:t>
      </w:r>
    </w:p>
    <w:p w14:paraId="0B43DF9F" w14:textId="77777777" w:rsidR="005552E2" w:rsidRDefault="005552E2" w:rsidP="003E4C02">
      <w:pPr>
        <w:pStyle w:val="Heading4"/>
        <w:keepLines/>
        <w:tabs>
          <w:tab w:val="clear" w:pos="0"/>
        </w:tabs>
        <w:ind w:left="851" w:hanging="851"/>
        <w:jc w:val="both"/>
      </w:pPr>
      <w:r>
        <w:t xml:space="preserve">The timetable to be followed during the </w:t>
      </w:r>
      <w:r w:rsidR="00575DC4">
        <w:t xml:space="preserve">1 </w:t>
      </w:r>
      <w:r w:rsidR="00E71E83">
        <w:t>Y</w:t>
      </w:r>
      <w:r w:rsidR="00575DC4">
        <w:t xml:space="preserve">ear and 2 </w:t>
      </w:r>
      <w:r w:rsidR="00E71E83">
        <w:t>Y</w:t>
      </w:r>
      <w:r w:rsidR="00575DC4">
        <w:t xml:space="preserve">ear </w:t>
      </w:r>
      <w:r>
        <w:t xml:space="preserve">Ahead </w:t>
      </w:r>
      <w:r w:rsidR="00575DC4">
        <w:t xml:space="preserve">process </w:t>
      </w:r>
      <w:r>
        <w:t>is described below.</w:t>
      </w:r>
    </w:p>
    <w:p w14:paraId="45E683A5" w14:textId="79AE9920" w:rsidR="0096351C" w:rsidRDefault="0096351C" w:rsidP="003E4C02">
      <w:pPr>
        <w:pStyle w:val="Heading3"/>
        <w:keepLines/>
        <w:tabs>
          <w:tab w:val="clear" w:pos="0"/>
        </w:tabs>
        <w:ind w:left="851" w:hanging="851"/>
        <w:jc w:val="both"/>
      </w:pPr>
      <w:r>
        <w:t xml:space="preserve">For </w:t>
      </w:r>
      <w:r w:rsidR="00E71E83">
        <w:t>Y</w:t>
      </w:r>
      <w:r>
        <w:t xml:space="preserve">ear 2 the outages proposed should focus </w:t>
      </w:r>
      <w:r w:rsidR="00E16DF7">
        <w:t xml:space="preserve">on those </w:t>
      </w:r>
      <w:r>
        <w:t>that affect the operation of the MITS and/or those outages that are agreed between the TO’s and</w:t>
      </w:r>
      <w:r w:rsidR="00AE5015">
        <w:t xml:space="preserve"> The Company</w:t>
      </w:r>
      <w:r>
        <w:t xml:space="preserve">. These are known as the </w:t>
      </w:r>
      <w:r w:rsidR="00D11F88">
        <w:t>K</w:t>
      </w:r>
      <w:r>
        <w:t xml:space="preserve">ey </w:t>
      </w:r>
      <w:r w:rsidR="00D11F88">
        <w:t>O</w:t>
      </w:r>
      <w:r>
        <w:t xml:space="preserve">utages. </w:t>
      </w:r>
      <w:r w:rsidR="00790DC3">
        <w:t>Thereafter for Year 1 all outages are required.</w:t>
      </w:r>
    </w:p>
    <w:p w14:paraId="37552337" w14:textId="77777777" w:rsidR="005552E2" w:rsidRDefault="005552E2">
      <w:pPr>
        <w:pStyle w:val="Heading3"/>
        <w:keepLines/>
        <w:jc w:val="both"/>
      </w:pPr>
      <w:r>
        <w:t>Outage Placement (week 6-34)</w:t>
      </w:r>
    </w:p>
    <w:p w14:paraId="5834B964" w14:textId="77777777" w:rsidR="005552E2" w:rsidRDefault="005552E2">
      <w:pPr>
        <w:pStyle w:val="Heading4"/>
        <w:keepLines/>
        <w:jc w:val="both"/>
      </w:pPr>
      <w:r>
        <w:t xml:space="preserve">Week 6 - Provisional Outage Plan additions and changes </w:t>
      </w:r>
    </w:p>
    <w:p w14:paraId="79B904F2" w14:textId="095A5F30" w:rsidR="005552E2" w:rsidRDefault="005552E2" w:rsidP="00812136">
      <w:pPr>
        <w:pStyle w:val="Heading3"/>
        <w:keepLines/>
        <w:numPr>
          <w:ilvl w:val="0"/>
          <w:numId w:val="15"/>
        </w:numPr>
        <w:tabs>
          <w:tab w:val="clear" w:pos="360"/>
          <w:tab w:val="num" w:pos="1080"/>
        </w:tabs>
        <w:ind w:left="1080"/>
        <w:jc w:val="both"/>
      </w:pPr>
      <w:r>
        <w:lastRenderedPageBreak/>
        <w:t xml:space="preserve">The TO shall review the Provisional Outage Plan and provide </w:t>
      </w:r>
      <w:r w:rsidR="00AE5015">
        <w:t xml:space="preserve">The Company </w:t>
      </w:r>
      <w:r>
        <w:t xml:space="preserve">with Outage Proposals (including Outage Definitions) for all known construction and maintenance work in the Provisional Outage Plan in an agreed format. Outages that are essential to meet construction programmes, third party works or for the integrity of a TO’s Transmission System shall be tagged appropriately. </w:t>
      </w:r>
    </w:p>
    <w:p w14:paraId="49FFAD07" w14:textId="77777777" w:rsidR="005552E2" w:rsidRDefault="005552E2" w:rsidP="00D11F88">
      <w:pPr>
        <w:pStyle w:val="Heading3"/>
        <w:keepLines/>
        <w:numPr>
          <w:ilvl w:val="0"/>
          <w:numId w:val="0"/>
        </w:numPr>
        <w:ind w:left="720"/>
        <w:jc w:val="both"/>
      </w:pPr>
    </w:p>
    <w:p w14:paraId="709DBBC8" w14:textId="77777777" w:rsidR="005552E2" w:rsidRDefault="005552E2">
      <w:pPr>
        <w:pStyle w:val="Heading4"/>
        <w:keepLines/>
        <w:jc w:val="both"/>
      </w:pPr>
      <w:r>
        <w:t>Week 7 to 28 - Development of the Provisional Outage Plan</w:t>
      </w:r>
    </w:p>
    <w:p w14:paraId="6E39EA7B" w14:textId="0FF72921" w:rsidR="00CA537C" w:rsidRDefault="00CA537C" w:rsidP="00812136">
      <w:pPr>
        <w:keepNext/>
        <w:keepLines/>
        <w:numPr>
          <w:ilvl w:val="0"/>
          <w:numId w:val="26"/>
        </w:numPr>
        <w:tabs>
          <w:tab w:val="clear" w:pos="360"/>
          <w:tab w:val="num" w:pos="1080"/>
        </w:tabs>
        <w:spacing w:after="0"/>
        <w:ind w:left="1077" w:hanging="357"/>
        <w:jc w:val="both"/>
      </w:pPr>
      <w:r>
        <w:t xml:space="preserve">Each TO shall also provide </w:t>
      </w:r>
      <w:r w:rsidR="00AE5015">
        <w:t xml:space="preserve">The Company </w:t>
      </w:r>
      <w:r>
        <w:t xml:space="preserve">with any Outage change requests and deletions from </w:t>
      </w:r>
      <w:r w:rsidR="005D5AC8">
        <w:t>or</w:t>
      </w:r>
      <w:r>
        <w:t xml:space="preserve"> additions to the Provisional Outage Plan as they become known.</w:t>
      </w:r>
    </w:p>
    <w:p w14:paraId="3EE55038" w14:textId="1538E3ED" w:rsidR="00D517E4" w:rsidRDefault="00AE5015" w:rsidP="00812136">
      <w:pPr>
        <w:keepNext/>
        <w:keepLines/>
        <w:numPr>
          <w:ilvl w:val="0"/>
          <w:numId w:val="26"/>
        </w:numPr>
        <w:tabs>
          <w:tab w:val="clear" w:pos="360"/>
          <w:tab w:val="num" w:pos="1080"/>
        </w:tabs>
        <w:spacing w:after="0"/>
        <w:ind w:left="1077" w:hanging="357"/>
        <w:jc w:val="both"/>
      </w:pPr>
      <w:r>
        <w:t xml:space="preserve">The Company </w:t>
      </w:r>
      <w:r w:rsidR="00D517E4" w:rsidRPr="00D517E4">
        <w:t xml:space="preserve">shall continue to refine the </w:t>
      </w:r>
      <w:r w:rsidR="00D517E4">
        <w:t>Provisional</w:t>
      </w:r>
      <w:r w:rsidR="00D517E4" w:rsidRPr="00D517E4">
        <w:t xml:space="preserve"> Outage Plan in discussion </w:t>
      </w:r>
      <w:r w:rsidR="00F55E57">
        <w:t xml:space="preserve">and meetings </w:t>
      </w:r>
      <w:r w:rsidR="00D517E4" w:rsidRPr="00D517E4">
        <w:t xml:space="preserve">with the TOs. This may include placing TO Outages that were not taken or completed in </w:t>
      </w:r>
      <w:r w:rsidR="00D517E4">
        <w:t>the previous outage ye</w:t>
      </w:r>
      <w:r w:rsidR="00D517E4" w:rsidRPr="00D517E4">
        <w:t>ar</w:t>
      </w:r>
    </w:p>
    <w:p w14:paraId="7E433E98" w14:textId="77777777" w:rsidR="005552E2" w:rsidRDefault="005552E2" w:rsidP="00812136">
      <w:pPr>
        <w:keepNext/>
        <w:keepLines/>
        <w:numPr>
          <w:ilvl w:val="0"/>
          <w:numId w:val="26"/>
        </w:numPr>
        <w:tabs>
          <w:tab w:val="clear" w:pos="360"/>
          <w:tab w:val="num" w:pos="1080"/>
        </w:tabs>
        <w:spacing w:after="0"/>
        <w:ind w:left="1077" w:hanging="357"/>
        <w:jc w:val="both"/>
      </w:pPr>
      <w:r>
        <w:t>In providing Outage Definitions in respect of Outage Proposals or Outage change requests, TOs should prioritise Core Outages.</w:t>
      </w:r>
    </w:p>
    <w:p w14:paraId="74C54DA5" w14:textId="77D8FB31" w:rsidR="005552E2" w:rsidRDefault="00AE5015" w:rsidP="00812136">
      <w:pPr>
        <w:keepNext/>
        <w:keepLines/>
        <w:numPr>
          <w:ilvl w:val="0"/>
          <w:numId w:val="14"/>
        </w:numPr>
        <w:tabs>
          <w:tab w:val="clear" w:pos="360"/>
          <w:tab w:val="num" w:pos="1080"/>
        </w:tabs>
        <w:spacing w:after="0"/>
        <w:ind w:left="1077" w:hanging="357"/>
        <w:jc w:val="both"/>
      </w:pPr>
      <w:r>
        <w:t xml:space="preserve">The Company </w:t>
      </w:r>
      <w:r w:rsidR="005552E2">
        <w:t xml:space="preserve">shall continue to build the Provisional Outage Plan based on the information provided by the TOs. Where Outage conflicts occur, </w:t>
      </w:r>
      <w:r>
        <w:t xml:space="preserve">The Company </w:t>
      </w:r>
      <w:r w:rsidR="005552E2">
        <w:t xml:space="preserve">shall discuss the viability of the proposed Outages with the relevant TO(s) and suggestions for alternative Outages. </w:t>
      </w:r>
    </w:p>
    <w:p w14:paraId="504099AB" w14:textId="2BB08CF1" w:rsidR="005552E2" w:rsidRDefault="005552E2" w:rsidP="00812136">
      <w:pPr>
        <w:keepNext/>
        <w:keepLines/>
        <w:numPr>
          <w:ilvl w:val="0"/>
          <w:numId w:val="14"/>
        </w:numPr>
        <w:tabs>
          <w:tab w:val="clear" w:pos="360"/>
          <w:tab w:val="num" w:pos="1080"/>
        </w:tabs>
        <w:spacing w:after="0"/>
        <w:ind w:left="1077" w:hanging="357"/>
        <w:jc w:val="both"/>
      </w:pPr>
      <w:r>
        <w:t xml:space="preserve">Each TO shall provide </w:t>
      </w:r>
      <w:r w:rsidR="00AE5015">
        <w:t xml:space="preserve">The Company </w:t>
      </w:r>
      <w:r>
        <w:t xml:space="preserve">with changes to Outage Proposals as they become known. </w:t>
      </w:r>
    </w:p>
    <w:p w14:paraId="59541028" w14:textId="3BEE55A5" w:rsidR="005552E2" w:rsidRDefault="00AE5015" w:rsidP="00812136">
      <w:pPr>
        <w:keepNext/>
        <w:keepLines/>
        <w:numPr>
          <w:ilvl w:val="0"/>
          <w:numId w:val="14"/>
        </w:numPr>
        <w:tabs>
          <w:tab w:val="clear" w:pos="360"/>
          <w:tab w:val="num" w:pos="1080"/>
        </w:tabs>
        <w:spacing w:after="0"/>
        <w:ind w:left="1077" w:hanging="357"/>
        <w:jc w:val="both"/>
      </w:pPr>
      <w:r>
        <w:t xml:space="preserve">The Company </w:t>
      </w:r>
      <w:r w:rsidR="005552E2">
        <w:t xml:space="preserve">shall update </w:t>
      </w:r>
      <w:r>
        <w:t xml:space="preserve">The Company </w:t>
      </w:r>
      <w:r w:rsidR="005552E2">
        <w:t xml:space="preserve">Outage database with any changes to User Outages. </w:t>
      </w:r>
      <w:r w:rsidR="00660A54">
        <w:t xml:space="preserve">Any </w:t>
      </w:r>
      <w:r w:rsidR="005552E2">
        <w:t xml:space="preserve">User </w:t>
      </w:r>
      <w:proofErr w:type="gramStart"/>
      <w:r w:rsidR="005552E2">
        <w:t>Outages  that</w:t>
      </w:r>
      <w:proofErr w:type="gramEnd"/>
      <w:r w:rsidR="005552E2">
        <w:t xml:space="preserve"> are likely to materially affect </w:t>
      </w:r>
      <w:r w:rsidR="005D5AC8">
        <w:t>a</w:t>
      </w:r>
      <w:r w:rsidR="005552E2">
        <w:t xml:space="preserve"> TO Transmission System, shall be made available to that TO</w:t>
      </w:r>
      <w:r w:rsidR="00414E3F">
        <w:t xml:space="preserve"> in accordance with STC Schedule 3</w:t>
      </w:r>
      <w:r w:rsidR="005552E2">
        <w:t>.</w:t>
      </w:r>
    </w:p>
    <w:p w14:paraId="08FCC2F9" w14:textId="77777777" w:rsidR="001C4DDE" w:rsidRDefault="001C4DDE" w:rsidP="00812136">
      <w:pPr>
        <w:keepNext/>
        <w:keepLines/>
        <w:numPr>
          <w:ilvl w:val="0"/>
          <w:numId w:val="14"/>
        </w:numPr>
        <w:tabs>
          <w:tab w:val="clear" w:pos="360"/>
          <w:tab w:val="num" w:pos="1080"/>
        </w:tabs>
        <w:spacing w:after="0"/>
        <w:ind w:left="1077" w:hanging="357"/>
        <w:jc w:val="both"/>
      </w:pPr>
      <w:r>
        <w:t xml:space="preserve">Each TO shall provide its final Outage Proposals for Year </w:t>
      </w:r>
      <w:proofErr w:type="gramStart"/>
      <w:r>
        <w:t>1  before</w:t>
      </w:r>
      <w:proofErr w:type="gramEnd"/>
      <w:r>
        <w:t xml:space="preserve"> </w:t>
      </w:r>
      <w:r w:rsidR="00E16DF7">
        <w:t>the end of week 2</w:t>
      </w:r>
      <w:r w:rsidR="00E94022">
        <w:t>7</w:t>
      </w:r>
      <w:r w:rsidR="00023754">
        <w:t xml:space="preserve"> </w:t>
      </w:r>
      <w:r>
        <w:t>each year</w:t>
      </w:r>
    </w:p>
    <w:p w14:paraId="63D08845" w14:textId="77777777" w:rsidR="005552E2" w:rsidRDefault="008A3264" w:rsidP="00812136">
      <w:pPr>
        <w:pStyle w:val="Heading3"/>
        <w:keepLines/>
        <w:numPr>
          <w:ilvl w:val="0"/>
          <w:numId w:val="14"/>
        </w:numPr>
        <w:tabs>
          <w:tab w:val="clear" w:pos="360"/>
          <w:tab w:val="num" w:pos="1080"/>
        </w:tabs>
        <w:spacing w:after="0"/>
        <w:ind w:left="1077" w:hanging="357"/>
        <w:jc w:val="both"/>
      </w:pPr>
      <w:r>
        <w:t xml:space="preserve">By the end of </w:t>
      </w:r>
      <w:r w:rsidR="005552E2">
        <w:t xml:space="preserve">week 28, the Provisional Outage Plan shall be provided to each TO in writing if required by that TO. </w:t>
      </w:r>
    </w:p>
    <w:p w14:paraId="5208B9A6" w14:textId="77777777" w:rsidR="005552E2" w:rsidRDefault="005552E2" w:rsidP="001C4DDE">
      <w:pPr>
        <w:keepNext/>
        <w:keepLines/>
        <w:spacing w:after="240"/>
        <w:ind w:left="720"/>
        <w:jc w:val="both"/>
        <w:outlineLvl w:val="0"/>
      </w:pPr>
    </w:p>
    <w:p w14:paraId="33C6F570" w14:textId="77777777" w:rsidR="005552E2" w:rsidRDefault="005552E2">
      <w:pPr>
        <w:pStyle w:val="Heading4"/>
        <w:keepLines/>
        <w:jc w:val="both"/>
      </w:pPr>
      <w:r>
        <w:t>Week 29 to 33 – Further Development of the Provisional Outage Plan</w:t>
      </w:r>
    </w:p>
    <w:p w14:paraId="72C2A53F" w14:textId="6C61A849" w:rsidR="005552E2" w:rsidRDefault="001F011B" w:rsidP="00812136">
      <w:pPr>
        <w:pStyle w:val="NGTSNormal"/>
        <w:keepNext/>
        <w:keepLines/>
        <w:widowControl/>
        <w:numPr>
          <w:ilvl w:val="0"/>
          <w:numId w:val="16"/>
        </w:numPr>
        <w:tabs>
          <w:tab w:val="clear" w:pos="360"/>
          <w:tab w:val="num" w:pos="1080"/>
        </w:tabs>
        <w:spacing w:after="0"/>
        <w:ind w:left="1077" w:hanging="357"/>
      </w:pPr>
      <w:r>
        <w:t xml:space="preserve">The Company </w:t>
      </w:r>
      <w:r w:rsidR="005552E2">
        <w:t xml:space="preserve">shall continue to develop the Provisional Outage Plan. </w:t>
      </w:r>
    </w:p>
    <w:p w14:paraId="304A60BE" w14:textId="456E5DC0" w:rsidR="005552E2" w:rsidRDefault="001F011B" w:rsidP="00812136">
      <w:pPr>
        <w:pStyle w:val="NGTSNormal"/>
        <w:keepNext/>
        <w:keepLines/>
        <w:widowControl/>
        <w:numPr>
          <w:ilvl w:val="0"/>
          <w:numId w:val="16"/>
        </w:numPr>
        <w:tabs>
          <w:tab w:val="clear" w:pos="360"/>
          <w:tab w:val="num" w:pos="1080"/>
        </w:tabs>
        <w:spacing w:after="0"/>
        <w:ind w:left="1077" w:hanging="357"/>
      </w:pPr>
      <w:r>
        <w:t xml:space="preserve">The Company </w:t>
      </w:r>
      <w:r w:rsidR="005552E2">
        <w:t xml:space="preserve">shall arrange a tripartite meeting with the </w:t>
      </w:r>
      <w:r w:rsidR="00414E3F">
        <w:t xml:space="preserve">Onshore </w:t>
      </w:r>
      <w:r w:rsidR="005552E2">
        <w:t xml:space="preserve">TOs (which may include use of </w:t>
      </w:r>
      <w:proofErr w:type="gramStart"/>
      <w:r w:rsidR="005552E2">
        <w:t>video-conference</w:t>
      </w:r>
      <w:proofErr w:type="gramEnd"/>
      <w:r w:rsidR="005552E2">
        <w:t xml:space="preserve"> or teleconference) to consider Provisional Outage Plan issues that relate to Outages affecting </w:t>
      </w:r>
      <w:r w:rsidR="005D5AC8">
        <w:t xml:space="preserve">the </w:t>
      </w:r>
      <w:r w:rsidR="005552E2">
        <w:t xml:space="preserve">TO </w:t>
      </w:r>
      <w:r w:rsidR="005D5AC8">
        <w:t xml:space="preserve">Onshore </w:t>
      </w:r>
      <w:r w:rsidR="005552E2">
        <w:t>Transmission System</w:t>
      </w:r>
      <w:r w:rsidR="005D5AC8">
        <w:t>s</w:t>
      </w:r>
      <w:r w:rsidR="005552E2">
        <w:t xml:space="preserve"> and any outstanding Outage placement issues that affect </w:t>
      </w:r>
      <w:r w:rsidR="005D5AC8">
        <w:t xml:space="preserve">Onshore </w:t>
      </w:r>
      <w:r w:rsidR="005552E2">
        <w:t xml:space="preserve">TOs. </w:t>
      </w:r>
    </w:p>
    <w:p w14:paraId="306E206E" w14:textId="5C8A76AC" w:rsidR="00E94022" w:rsidRDefault="001F011B" w:rsidP="00E94022">
      <w:pPr>
        <w:pStyle w:val="NGTSNormal"/>
        <w:keepNext/>
        <w:keepLines/>
        <w:widowControl/>
        <w:numPr>
          <w:ilvl w:val="0"/>
          <w:numId w:val="16"/>
        </w:numPr>
        <w:tabs>
          <w:tab w:val="clear" w:pos="360"/>
          <w:tab w:val="num" w:pos="1080"/>
        </w:tabs>
        <w:spacing w:after="240"/>
        <w:ind w:left="1080"/>
      </w:pPr>
      <w:r>
        <w:t xml:space="preserve">The Company </w:t>
      </w:r>
      <w:r w:rsidR="005552E2">
        <w:t xml:space="preserve">shall arrange a bilateral meeting with each TO </w:t>
      </w:r>
      <w:r w:rsidR="00CD28E2">
        <w:t xml:space="preserve">(which may include use of </w:t>
      </w:r>
      <w:proofErr w:type="gramStart"/>
      <w:r w:rsidR="00CD28E2">
        <w:t>video-conference</w:t>
      </w:r>
      <w:proofErr w:type="gramEnd"/>
      <w:r w:rsidR="00CD28E2">
        <w:t xml:space="preserve"> or teleconference)</w:t>
      </w:r>
      <w:r w:rsidR="00F24AC3">
        <w:t xml:space="preserve"> </w:t>
      </w:r>
      <w:r w:rsidR="005552E2">
        <w:t>to discuss those elements of the Provisional Outage Plan that affect that TO alone.</w:t>
      </w:r>
    </w:p>
    <w:p w14:paraId="0BDEF9C6" w14:textId="6F8EAF2D" w:rsidR="005552E2" w:rsidRDefault="005552E2">
      <w:pPr>
        <w:pStyle w:val="Heading4"/>
        <w:keepLines/>
        <w:jc w:val="both"/>
      </w:pPr>
      <w:r>
        <w:t xml:space="preserve">Week 34 - </w:t>
      </w:r>
      <w:r w:rsidR="001F011B">
        <w:t xml:space="preserve">The Company </w:t>
      </w:r>
      <w:r>
        <w:t>publishes the Draft Outage Plan</w:t>
      </w:r>
    </w:p>
    <w:p w14:paraId="0420E44B" w14:textId="1128AC51" w:rsidR="00D11F88" w:rsidRDefault="00C5610A" w:rsidP="00D11F88">
      <w:pPr>
        <w:keepNext/>
        <w:keepLines/>
        <w:numPr>
          <w:ilvl w:val="0"/>
          <w:numId w:val="17"/>
        </w:numPr>
        <w:tabs>
          <w:tab w:val="clear" w:pos="360"/>
          <w:tab w:val="num" w:pos="1080"/>
        </w:tabs>
        <w:ind w:left="1080"/>
        <w:jc w:val="both"/>
      </w:pPr>
      <w:r>
        <w:t xml:space="preserve">Following </w:t>
      </w:r>
      <w:r w:rsidR="00D517E4">
        <w:t xml:space="preserve">any changes to the Provisional Outage Plan </w:t>
      </w:r>
      <w:proofErr w:type="gramStart"/>
      <w:r w:rsidR="00D517E4">
        <w:t>subsequent to</w:t>
      </w:r>
      <w:proofErr w:type="gramEnd"/>
      <w:r w:rsidR="00D517E4">
        <w:t xml:space="preserve"> the </w:t>
      </w:r>
      <w:r>
        <w:t>meetings with each TO</w:t>
      </w:r>
      <w:r w:rsidR="003857BD">
        <w:t>,</w:t>
      </w:r>
      <w:r>
        <w:t xml:space="preserve"> </w:t>
      </w:r>
      <w:r w:rsidR="001F011B">
        <w:t xml:space="preserve">The Company </w:t>
      </w:r>
      <w:r w:rsidR="005552E2">
        <w:t xml:space="preserve">shall publish the Draft Outage Plan. </w:t>
      </w:r>
      <w:r w:rsidR="00E94022">
        <w:t xml:space="preserve"> </w:t>
      </w:r>
      <w:r w:rsidR="001F011B">
        <w:t xml:space="preserve">The Company </w:t>
      </w:r>
      <w:r w:rsidR="00E94022">
        <w:t>will not consider any new outage changes submitted during week 34.</w:t>
      </w:r>
    </w:p>
    <w:p w14:paraId="7CE2D008" w14:textId="77777777" w:rsidR="00493AC8" w:rsidRDefault="005552E2">
      <w:pPr>
        <w:pStyle w:val="Heading3"/>
        <w:keepLines/>
        <w:jc w:val="both"/>
      </w:pPr>
      <w:r>
        <w:t>Plan Optimisation (week 35-48)</w:t>
      </w:r>
    </w:p>
    <w:p w14:paraId="2453CB5A" w14:textId="77777777" w:rsidR="005552E2" w:rsidRDefault="005552E2" w:rsidP="00493AC8">
      <w:pPr>
        <w:pStyle w:val="Heading3"/>
        <w:keepLines/>
        <w:numPr>
          <w:ilvl w:val="0"/>
          <w:numId w:val="0"/>
        </w:numPr>
        <w:jc w:val="both"/>
      </w:pPr>
    </w:p>
    <w:p w14:paraId="3DAD0CB1" w14:textId="77777777" w:rsidR="005552E2" w:rsidRDefault="005552E2" w:rsidP="00A21CFB">
      <w:pPr>
        <w:pStyle w:val="Heading4"/>
        <w:keepLines/>
        <w:jc w:val="both"/>
      </w:pPr>
      <w:r>
        <w:t>General</w:t>
      </w:r>
    </w:p>
    <w:p w14:paraId="32CCC9B4" w14:textId="0B533E6A" w:rsidR="005552E2" w:rsidRDefault="001E05A9" w:rsidP="00812136">
      <w:pPr>
        <w:pStyle w:val="Heading4"/>
        <w:keepLines/>
        <w:numPr>
          <w:ilvl w:val="0"/>
          <w:numId w:val="30"/>
        </w:numPr>
        <w:tabs>
          <w:tab w:val="clear" w:pos="360"/>
          <w:tab w:val="num" w:pos="1080"/>
        </w:tabs>
        <w:ind w:left="1080"/>
        <w:jc w:val="both"/>
      </w:pPr>
      <w:r>
        <w:t xml:space="preserve">The Company </w:t>
      </w:r>
      <w:r w:rsidR="005552E2">
        <w:t xml:space="preserve">and each TO shall continue to review the Draft Outage Plan. Final Outage placements shall be completed by week 49 </w:t>
      </w:r>
      <w:proofErr w:type="spellStart"/>
      <w:r w:rsidR="005552E2">
        <w:t>at</w:t>
      </w:r>
      <w:proofErr w:type="spellEnd"/>
      <w:r w:rsidR="005552E2">
        <w:t xml:space="preserve"> year ahead. </w:t>
      </w:r>
      <w:r w:rsidR="000630D8">
        <w:t xml:space="preserve">TO’s shall make all final requests by the end of week 48. </w:t>
      </w:r>
      <w:r w:rsidR="005552E2">
        <w:t xml:space="preserve">Outages shall be identified in accordance with Appendix C - Plan Firmness. </w:t>
      </w:r>
    </w:p>
    <w:p w14:paraId="7562CB57" w14:textId="11198275" w:rsidR="005A46BD" w:rsidRPr="005A46BD" w:rsidRDefault="005A46BD" w:rsidP="00812136">
      <w:pPr>
        <w:keepNext/>
        <w:keepLines/>
        <w:numPr>
          <w:ilvl w:val="0"/>
          <w:numId w:val="30"/>
        </w:numPr>
        <w:ind w:left="1080"/>
      </w:pPr>
      <w:r w:rsidRPr="00F726A3">
        <w:lastRenderedPageBreak/>
        <w:t xml:space="preserve">Where a DNO network </w:t>
      </w:r>
      <w:r w:rsidRPr="00240B9C">
        <w:t>in England &amp; Wales</w:t>
      </w:r>
      <w:r w:rsidRPr="00F726A3">
        <w:t xml:space="preserve"> acts as the con</w:t>
      </w:r>
      <w:r>
        <w:t xml:space="preserve">necting point for an Offshore Network and </w:t>
      </w:r>
      <w:r w:rsidRPr="00F726A3">
        <w:t>the DNO make</w:t>
      </w:r>
      <w:r>
        <w:t>s</w:t>
      </w:r>
      <w:r w:rsidRPr="00F726A3">
        <w:t xml:space="preserve"> a Capacity Declaration in respect of any restrictions for designated </w:t>
      </w:r>
      <w:r w:rsidRPr="0014673B">
        <w:t>circuit</w:t>
      </w:r>
      <w:r>
        <w:t>(</w:t>
      </w:r>
      <w:r w:rsidRPr="0014673B">
        <w:t>s</w:t>
      </w:r>
      <w:r>
        <w:t>)</w:t>
      </w:r>
      <w:r w:rsidR="00A46CD0">
        <w:t>,</w:t>
      </w:r>
      <w:r>
        <w:t xml:space="preserve"> </w:t>
      </w:r>
      <w:r w:rsidR="001E05A9">
        <w:t xml:space="preserve">The Company </w:t>
      </w:r>
      <w:r w:rsidRPr="0014673B">
        <w:t xml:space="preserve">will carry out a process to determine how the capacity restriction should be apportioned between the </w:t>
      </w:r>
      <w:r>
        <w:t xml:space="preserve">offshore </w:t>
      </w:r>
      <w:r w:rsidRPr="0014673B">
        <w:t>connecting parties</w:t>
      </w:r>
      <w:r>
        <w:t xml:space="preserve"> and will distribute t</w:t>
      </w:r>
      <w:r w:rsidRPr="00EA11D8">
        <w:t xml:space="preserve">his information </w:t>
      </w:r>
      <w:r>
        <w:t>to</w:t>
      </w:r>
      <w:r w:rsidRPr="00EA11D8">
        <w:t xml:space="preserve"> all </w:t>
      </w:r>
      <w:r>
        <w:t xml:space="preserve">affected </w:t>
      </w:r>
      <w:r w:rsidRPr="00EA11D8">
        <w:t>parties</w:t>
      </w:r>
    </w:p>
    <w:p w14:paraId="6A1FB759" w14:textId="77777777" w:rsidR="005552E2" w:rsidRDefault="005552E2" w:rsidP="00A21CFB">
      <w:pPr>
        <w:pStyle w:val="Heading4"/>
        <w:keepLines/>
        <w:jc w:val="both"/>
      </w:pPr>
      <w:r>
        <w:t>Week 35-39 - Development of the Draft Outage Plan</w:t>
      </w:r>
    </w:p>
    <w:p w14:paraId="5DC9BD27" w14:textId="174EE172" w:rsidR="00356172" w:rsidRDefault="001E05A9" w:rsidP="00812136">
      <w:pPr>
        <w:keepNext/>
        <w:keepLines/>
        <w:numPr>
          <w:ilvl w:val="0"/>
          <w:numId w:val="18"/>
        </w:numPr>
        <w:tabs>
          <w:tab w:val="clear" w:pos="360"/>
          <w:tab w:val="num" w:pos="1080"/>
        </w:tabs>
        <w:ind w:left="1080"/>
        <w:jc w:val="both"/>
      </w:pPr>
      <w:r>
        <w:t xml:space="preserve">The Company </w:t>
      </w:r>
      <w:r w:rsidR="005552E2">
        <w:t>shall refine the Draft Outage Plan in conjunction with each TO and any relevant Users, taking account of comments received.</w:t>
      </w:r>
    </w:p>
    <w:p w14:paraId="1F6A699F" w14:textId="77777777" w:rsidR="00C037E1" w:rsidRDefault="00C037E1" w:rsidP="00812136">
      <w:pPr>
        <w:keepNext/>
        <w:keepLines/>
        <w:numPr>
          <w:ilvl w:val="0"/>
          <w:numId w:val="18"/>
        </w:numPr>
        <w:tabs>
          <w:tab w:val="clear" w:pos="360"/>
          <w:tab w:val="num" w:pos="1080"/>
        </w:tabs>
        <w:ind w:left="1080"/>
        <w:jc w:val="both"/>
      </w:pPr>
      <w:r w:rsidRPr="000C009D">
        <w:t>Outages represented must include both outages within a TO’s network, and all outages within the boundary of influence for that TO</w:t>
      </w:r>
    </w:p>
    <w:p w14:paraId="5062B42E" w14:textId="5F1E64ED" w:rsidR="005552E2" w:rsidRDefault="005552E2" w:rsidP="00812136">
      <w:pPr>
        <w:keepNext/>
        <w:keepLines/>
        <w:numPr>
          <w:ilvl w:val="0"/>
          <w:numId w:val="18"/>
        </w:numPr>
        <w:tabs>
          <w:tab w:val="clear" w:pos="360"/>
          <w:tab w:val="num" w:pos="1080"/>
        </w:tabs>
        <w:ind w:left="1080"/>
        <w:jc w:val="both"/>
      </w:pPr>
      <w:r>
        <w:t xml:space="preserve">By the end of week 39 each TO shall advise </w:t>
      </w:r>
      <w:r w:rsidR="001E05A9">
        <w:t xml:space="preserve">The Company </w:t>
      </w:r>
      <w:r>
        <w:t>of any remaining Outage requests. Although forming part of the Draft Outage Plan, some of these remaining Outages may not be placed. Outages with no firm date agreed shall be assessed and placed during Year 0 where</w:t>
      </w:r>
      <w:r w:rsidR="005D5AC8">
        <w:t xml:space="preserve"> practicable</w:t>
      </w:r>
      <w:r>
        <w:t>.</w:t>
      </w:r>
    </w:p>
    <w:p w14:paraId="75A7241F" w14:textId="77777777" w:rsidR="005552E2" w:rsidRDefault="005552E2" w:rsidP="00512859">
      <w:pPr>
        <w:pStyle w:val="Heading4"/>
        <w:keepLines/>
      </w:pPr>
      <w:r w:rsidRPr="00D517E4">
        <w:t>Week 40-48 – Further development of the Draft Outage Plan</w:t>
      </w:r>
    </w:p>
    <w:p w14:paraId="2821AA2E" w14:textId="5344816C" w:rsidR="005552E2" w:rsidRPr="00D517E4" w:rsidRDefault="001E05A9" w:rsidP="003E4C02">
      <w:pPr>
        <w:pStyle w:val="Heading4"/>
        <w:keepLines/>
        <w:tabs>
          <w:tab w:val="clear" w:pos="0"/>
          <w:tab w:val="num" w:pos="709"/>
        </w:tabs>
        <w:ind w:left="709" w:hanging="709"/>
        <w:jc w:val="both"/>
      </w:pPr>
      <w:r>
        <w:t xml:space="preserve">The Company </w:t>
      </w:r>
      <w:r w:rsidR="005552E2" w:rsidRPr="00D517E4">
        <w:t xml:space="preserve">shall continue to refine the Draft Outage Plan in discussion with the TOs. This may include placing TO Outages that were not taken or completed in Year 0. </w:t>
      </w:r>
    </w:p>
    <w:p w14:paraId="2E8A765C" w14:textId="77777777" w:rsidR="005552E2" w:rsidRDefault="005552E2">
      <w:pPr>
        <w:pStyle w:val="Heading3"/>
        <w:keepLines/>
        <w:jc w:val="both"/>
      </w:pPr>
      <w:r>
        <w:t>Plan Freeze (week 49)</w:t>
      </w:r>
      <w:r>
        <w:rPr>
          <w:i/>
        </w:rPr>
        <w:t xml:space="preserve"> </w:t>
      </w:r>
    </w:p>
    <w:p w14:paraId="10EB847C" w14:textId="17A1674D" w:rsidR="005552E2" w:rsidRDefault="005552E2">
      <w:pPr>
        <w:pStyle w:val="Heading4"/>
        <w:keepLines/>
        <w:jc w:val="both"/>
      </w:pPr>
      <w:r>
        <w:t>At the end of week 49</w:t>
      </w:r>
      <w:r w:rsidR="0035676C">
        <w:t>,</w:t>
      </w:r>
      <w:r>
        <w:t xml:space="preserve"> </w:t>
      </w:r>
      <w:r w:rsidR="001E05A9">
        <w:t xml:space="preserve">The Company </w:t>
      </w:r>
      <w:r>
        <w:t>shall publish the Final Outage Plan.</w:t>
      </w:r>
    </w:p>
    <w:p w14:paraId="36465374" w14:textId="77777777" w:rsidR="005552E2" w:rsidRDefault="005552E2" w:rsidP="003E4C02">
      <w:pPr>
        <w:pStyle w:val="Heading4"/>
        <w:keepLines/>
        <w:tabs>
          <w:tab w:val="clear" w:pos="0"/>
          <w:tab w:val="num" w:pos="709"/>
        </w:tabs>
        <w:ind w:left="709" w:hanging="709"/>
        <w:jc w:val="both"/>
      </w:pPr>
      <w:r>
        <w:t xml:space="preserve">Following publication of the Final Outage Plan, all changes (including placement of Unplaced Outages) shall be monitored in accordance with </w:t>
      </w:r>
      <w:r w:rsidR="00D11F88">
        <w:t>S</w:t>
      </w:r>
      <w:r>
        <w:t>ection 5 (Change Management).</w:t>
      </w:r>
    </w:p>
    <w:p w14:paraId="42FC4AC7" w14:textId="77777777" w:rsidR="005552E2" w:rsidRDefault="005552E2">
      <w:pPr>
        <w:pStyle w:val="Heading3"/>
        <w:keepLines/>
        <w:jc w:val="both"/>
      </w:pPr>
      <w:r>
        <w:t>Final Outage Plan Handover (week</w:t>
      </w:r>
      <w:r w:rsidR="002A1211">
        <w:t>s</w:t>
      </w:r>
      <w:r>
        <w:t xml:space="preserve"> 3</w:t>
      </w:r>
      <w:r w:rsidR="002A1211">
        <w:t xml:space="preserve"> and 4 in following calendar year</w:t>
      </w:r>
      <w:r>
        <w:t>)</w:t>
      </w:r>
    </w:p>
    <w:p w14:paraId="63CD92A0" w14:textId="2604B27E" w:rsidR="002949B5" w:rsidRDefault="002949B5" w:rsidP="003E4C02">
      <w:pPr>
        <w:pStyle w:val="Heading4"/>
        <w:keepLines/>
        <w:tabs>
          <w:tab w:val="clear" w:pos="0"/>
          <w:tab w:val="num" w:pos="709"/>
        </w:tabs>
        <w:ind w:left="709" w:hanging="709"/>
        <w:jc w:val="both"/>
      </w:pPr>
      <w:r>
        <w:t>T</w:t>
      </w:r>
      <w:r w:rsidRPr="00AA7A71">
        <w:t>he increase</w:t>
      </w:r>
      <w:r>
        <w:t>d</w:t>
      </w:r>
      <w:r w:rsidRPr="00AA7A71">
        <w:t xml:space="preserve"> number of Transmission Owners </w:t>
      </w:r>
      <w:r>
        <w:t xml:space="preserve">following the </w:t>
      </w:r>
      <w:r w:rsidRPr="00AA7A71">
        <w:t xml:space="preserve">introduction of </w:t>
      </w:r>
      <w:r w:rsidR="00C037E1">
        <w:t>O</w:t>
      </w:r>
      <w:r w:rsidRPr="00AA7A71">
        <w:t xml:space="preserve">ffshore </w:t>
      </w:r>
      <w:r w:rsidR="00C037E1">
        <w:t>N</w:t>
      </w:r>
      <w:r w:rsidRPr="00AA7A71">
        <w:t xml:space="preserve">etworks </w:t>
      </w:r>
      <w:r>
        <w:t xml:space="preserve">means that the </w:t>
      </w:r>
      <w:r w:rsidR="00C037E1">
        <w:t xml:space="preserve">Final outage Plan </w:t>
      </w:r>
      <w:r>
        <w:t xml:space="preserve">handover </w:t>
      </w:r>
      <w:r w:rsidR="00C037E1">
        <w:t>will</w:t>
      </w:r>
      <w:r>
        <w:t xml:space="preserve"> </w:t>
      </w:r>
      <w:r w:rsidR="00C037E1">
        <w:t xml:space="preserve">continue to </w:t>
      </w:r>
      <w:r>
        <w:t xml:space="preserve">take place </w:t>
      </w:r>
      <w:r w:rsidR="00C037E1">
        <w:t xml:space="preserve">primarily </w:t>
      </w:r>
      <w:r>
        <w:t xml:space="preserve">in week 3 </w:t>
      </w:r>
      <w:r w:rsidR="00C037E1">
        <w:t xml:space="preserve">but may be extended into week </w:t>
      </w:r>
      <w:r>
        <w:t>4 depending on workload and available resource.</w:t>
      </w:r>
    </w:p>
    <w:p w14:paraId="607EF843" w14:textId="59FCD94D" w:rsidR="005552E2" w:rsidRDefault="005552E2" w:rsidP="003E4C02">
      <w:pPr>
        <w:pStyle w:val="Heading4"/>
        <w:keepLines/>
        <w:tabs>
          <w:tab w:val="clear" w:pos="0"/>
          <w:tab w:val="num" w:pos="709"/>
        </w:tabs>
        <w:ind w:left="709" w:hanging="709"/>
        <w:jc w:val="both"/>
      </w:pPr>
      <w:r>
        <w:t>When the Final Outage Plan is handed over to the current year</w:t>
      </w:r>
      <w:r w:rsidR="0035676C">
        <w:t>,</w:t>
      </w:r>
      <w:r>
        <w:t xml:space="preserve"> any Outages that have been agreed but cannot be placed shall either:</w:t>
      </w:r>
    </w:p>
    <w:p w14:paraId="02071103" w14:textId="77777777" w:rsidR="005552E2" w:rsidRDefault="005552E2" w:rsidP="00812136">
      <w:pPr>
        <w:pStyle w:val="Heading4"/>
        <w:keepLines/>
        <w:numPr>
          <w:ilvl w:val="0"/>
          <w:numId w:val="31"/>
        </w:numPr>
        <w:tabs>
          <w:tab w:val="clear" w:pos="360"/>
          <w:tab w:val="num" w:pos="1080"/>
        </w:tabs>
        <w:spacing w:after="0"/>
        <w:ind w:left="1077" w:hanging="357"/>
        <w:jc w:val="both"/>
      </w:pPr>
      <w:r>
        <w:t xml:space="preserve">have been moved out of the relevant Outage database year following a risk assessment; or </w:t>
      </w:r>
    </w:p>
    <w:p w14:paraId="64245E6E" w14:textId="2C995905" w:rsidR="005552E2" w:rsidRDefault="005552E2" w:rsidP="00812136">
      <w:pPr>
        <w:pStyle w:val="Heading4"/>
        <w:keepLines/>
        <w:numPr>
          <w:ilvl w:val="0"/>
          <w:numId w:val="31"/>
        </w:numPr>
        <w:tabs>
          <w:tab w:val="clear" w:pos="360"/>
          <w:tab w:val="num" w:pos="1080"/>
        </w:tabs>
        <w:spacing w:after="0"/>
        <w:ind w:left="1077" w:hanging="357"/>
        <w:jc w:val="both"/>
      </w:pPr>
      <w:r>
        <w:t xml:space="preserve">left in the Outage database pending an Opportunity Outage placement by agreement between </w:t>
      </w:r>
      <w:r w:rsidR="001E05A9">
        <w:t xml:space="preserve">The Company </w:t>
      </w:r>
      <w:r>
        <w:t>and the relevant TO.</w:t>
      </w:r>
    </w:p>
    <w:p w14:paraId="62478099" w14:textId="77777777" w:rsidR="005552E2" w:rsidRDefault="005552E2">
      <w:pPr>
        <w:keepNext/>
        <w:keepLines/>
      </w:pPr>
    </w:p>
    <w:p w14:paraId="6C1D47DE" w14:textId="77777777" w:rsidR="005552E2" w:rsidRDefault="005552E2">
      <w:pPr>
        <w:pStyle w:val="Heading4"/>
        <w:keepLines/>
        <w:jc w:val="both"/>
      </w:pPr>
      <w:r>
        <w:t xml:space="preserve">Opportunity Outages shall be identifiable in the Outage database </w:t>
      </w:r>
    </w:p>
    <w:p w14:paraId="3A5B0B22" w14:textId="77777777" w:rsidR="005552E2" w:rsidRDefault="005552E2">
      <w:pPr>
        <w:pStyle w:val="Heading4"/>
        <w:keepLines/>
        <w:jc w:val="both"/>
      </w:pPr>
      <w:r>
        <w:t>Week</w:t>
      </w:r>
      <w:r w:rsidR="002A1211">
        <w:t>s</w:t>
      </w:r>
      <w:r>
        <w:t xml:space="preserve"> 3</w:t>
      </w:r>
      <w:r w:rsidR="002A1211">
        <w:t xml:space="preserve"> and 4</w:t>
      </w:r>
      <w:r>
        <w:t xml:space="preserve"> (in following calendar year)</w:t>
      </w:r>
    </w:p>
    <w:p w14:paraId="51C6D804" w14:textId="75A6E488" w:rsidR="005552E2" w:rsidRDefault="001E05A9" w:rsidP="00812136">
      <w:pPr>
        <w:pStyle w:val="Heading4"/>
        <w:keepLines/>
        <w:numPr>
          <w:ilvl w:val="0"/>
          <w:numId w:val="23"/>
        </w:numPr>
        <w:tabs>
          <w:tab w:val="clear" w:pos="360"/>
          <w:tab w:val="num" w:pos="1080"/>
        </w:tabs>
        <w:spacing w:after="0"/>
        <w:ind w:left="1077" w:hanging="357"/>
        <w:jc w:val="both"/>
      </w:pPr>
      <w:r>
        <w:t xml:space="preserve">The Company </w:t>
      </w:r>
      <w:r w:rsidR="005552E2">
        <w:t xml:space="preserve">shall arrange meetings (including by videoconference or teleconference) between </w:t>
      </w:r>
      <w:r>
        <w:t xml:space="preserve">The Company </w:t>
      </w:r>
      <w:r w:rsidR="005552E2">
        <w:t xml:space="preserve">and each TO </w:t>
      </w:r>
      <w:r w:rsidR="002A1211">
        <w:t xml:space="preserve">during </w:t>
      </w:r>
      <w:r w:rsidR="005552E2">
        <w:t>week</w:t>
      </w:r>
      <w:r w:rsidR="002A1211">
        <w:t>s</w:t>
      </w:r>
      <w:r w:rsidR="005552E2">
        <w:t xml:space="preserve"> 3 </w:t>
      </w:r>
      <w:r w:rsidR="002A1211">
        <w:t xml:space="preserve">and 4 as workload permits </w:t>
      </w:r>
      <w:r w:rsidR="005552E2">
        <w:t xml:space="preserve">to “hand over” the Final Outage Plan to </w:t>
      </w:r>
      <w:r w:rsidR="00356172">
        <w:t>C</w:t>
      </w:r>
      <w:r w:rsidR="005552E2">
        <w:t xml:space="preserve">urrent </w:t>
      </w:r>
      <w:r w:rsidR="00356172">
        <w:t>Y</w:t>
      </w:r>
      <w:r w:rsidR="005552E2">
        <w:t xml:space="preserve">ear. The Plan Year shall then become Year </w:t>
      </w:r>
      <w:proofErr w:type="gramStart"/>
      <w:r w:rsidR="005552E2">
        <w:t>0</w:t>
      </w:r>
      <w:proofErr w:type="gramEnd"/>
      <w:r w:rsidR="005552E2">
        <w:t xml:space="preserve"> and the Year 2 Provisional Outage Plan prepared for handover (to Year 1) in week 6 to continue the cycle.</w:t>
      </w:r>
    </w:p>
    <w:p w14:paraId="173D1E16" w14:textId="412AC00F" w:rsidR="00F45CCC" w:rsidRDefault="008831ED" w:rsidP="00F45CCC">
      <w:pPr>
        <w:keepNext/>
        <w:keepLines/>
      </w:pPr>
      <w:r>
        <w:br/>
      </w:r>
    </w:p>
    <w:p w14:paraId="25C352C4" w14:textId="77777777" w:rsidR="00741333" w:rsidRDefault="00741333" w:rsidP="00F45CCC">
      <w:pPr>
        <w:keepNext/>
        <w:keepLines/>
      </w:pPr>
    </w:p>
    <w:p w14:paraId="437BE8CB" w14:textId="77777777" w:rsidR="00741333" w:rsidRDefault="00741333" w:rsidP="00F45CCC">
      <w:pPr>
        <w:keepNext/>
        <w:keepLines/>
      </w:pPr>
    </w:p>
    <w:p w14:paraId="71D30F29" w14:textId="77777777" w:rsidR="00741333" w:rsidRDefault="00741333" w:rsidP="00F45CCC">
      <w:pPr>
        <w:keepNext/>
        <w:keepLines/>
      </w:pPr>
    </w:p>
    <w:p w14:paraId="0177D863" w14:textId="77777777" w:rsidR="00741333" w:rsidRDefault="00741333" w:rsidP="00F45CCC">
      <w:pPr>
        <w:keepNext/>
        <w:keepLines/>
      </w:pPr>
    </w:p>
    <w:p w14:paraId="26F9AB06" w14:textId="77777777" w:rsidR="00741333" w:rsidRDefault="00741333" w:rsidP="00F45CCC">
      <w:pPr>
        <w:keepNext/>
        <w:keepLines/>
      </w:pPr>
    </w:p>
    <w:p w14:paraId="1EB7F56E" w14:textId="77777777" w:rsidR="005552E2" w:rsidRDefault="005552E2" w:rsidP="00F45CCC">
      <w:pPr>
        <w:pStyle w:val="Heading1"/>
        <w:keepLines/>
      </w:pPr>
      <w:bookmarkStart w:id="4" w:name="_Toc54493528"/>
      <w:r>
        <w:lastRenderedPageBreak/>
        <w:t xml:space="preserve">Procedure for Implementing </w:t>
      </w:r>
      <w:proofErr w:type="gramStart"/>
      <w:r>
        <w:t>The</w:t>
      </w:r>
      <w:proofErr w:type="gramEnd"/>
      <w:r>
        <w:t xml:space="preserve"> Plan (Current Year)</w:t>
      </w:r>
      <w:bookmarkEnd w:id="4"/>
    </w:p>
    <w:p w14:paraId="124F42B9" w14:textId="77777777" w:rsidR="005552E2" w:rsidRDefault="005552E2">
      <w:pPr>
        <w:pStyle w:val="Heading2"/>
        <w:keepLines/>
      </w:pPr>
      <w:r>
        <w:t>Ove</w:t>
      </w:r>
      <w:r w:rsidRPr="001C5ADC">
        <w:t>rview</w:t>
      </w:r>
      <w:r>
        <w:t xml:space="preserve"> </w:t>
      </w:r>
    </w:p>
    <w:p w14:paraId="05BF6ACF" w14:textId="321EEDCA" w:rsidR="00B13DA7" w:rsidRDefault="005552E2" w:rsidP="003E4C02">
      <w:pPr>
        <w:pStyle w:val="Heading3"/>
        <w:keepLines/>
        <w:tabs>
          <w:tab w:val="clear" w:pos="0"/>
          <w:tab w:val="num" w:pos="567"/>
        </w:tabs>
        <w:ind w:left="567" w:hanging="567"/>
        <w:jc w:val="both"/>
      </w:pPr>
      <w:r>
        <w:t>During the current year</w:t>
      </w:r>
      <w:r w:rsidR="001C5ADC">
        <w:t>,</w:t>
      </w:r>
      <w:r>
        <w:t xml:space="preserve"> </w:t>
      </w:r>
      <w:r w:rsidR="001E05A9">
        <w:t xml:space="preserve">The Company </w:t>
      </w:r>
      <w:r>
        <w:t xml:space="preserve">shall refine, optimise and update the Outage Plan to accommodate essential changes, additional work and previously Unplaced Outages, </w:t>
      </w:r>
      <w:proofErr w:type="gramStart"/>
      <w:r>
        <w:t>taking into account</w:t>
      </w:r>
      <w:proofErr w:type="gramEnd"/>
      <w:r>
        <w:t xml:space="preserve"> Service Reductions</w:t>
      </w:r>
      <w:r w:rsidR="001C5ADC">
        <w:t>,</w:t>
      </w:r>
      <w:r>
        <w:t xml:space="preserve"> generation profile changes</w:t>
      </w:r>
      <w:r w:rsidR="001C5ADC">
        <w:t xml:space="preserve"> and System Restoration requirements</w:t>
      </w:r>
      <w:r>
        <w:t xml:space="preserve">. </w:t>
      </w:r>
      <w:r w:rsidR="001E05A9">
        <w:t xml:space="preserve">The Company </w:t>
      </w:r>
      <w:r>
        <w:t xml:space="preserve">shall use reasonable endeavours to have dates for all Unplaced Outages, Opportunity Outages or Outage change requests </w:t>
      </w:r>
      <w:r w:rsidR="005D5AC8">
        <w:t xml:space="preserve">agreed by </w:t>
      </w:r>
      <w:r>
        <w:t>four weeks in advance of the Outage start date.</w:t>
      </w:r>
      <w:r w:rsidR="003B7374" w:rsidRPr="003B7374">
        <w:t xml:space="preserve"> </w:t>
      </w:r>
      <w:r w:rsidR="003B7374">
        <w:t xml:space="preserve"> The TO shall use reasonable endeavours to have in place firm work plans</w:t>
      </w:r>
    </w:p>
    <w:p w14:paraId="1B713223" w14:textId="77777777" w:rsidR="005552E2" w:rsidRDefault="005552E2" w:rsidP="003E4C02">
      <w:pPr>
        <w:pStyle w:val="Heading3"/>
        <w:keepLines/>
        <w:numPr>
          <w:ilvl w:val="0"/>
          <w:numId w:val="0"/>
        </w:numPr>
        <w:tabs>
          <w:tab w:val="num" w:pos="567"/>
        </w:tabs>
        <w:spacing w:after="0"/>
        <w:ind w:left="567" w:hanging="567"/>
        <w:jc w:val="both"/>
      </w:pPr>
    </w:p>
    <w:p w14:paraId="609D1F43" w14:textId="77777777" w:rsidR="005552E2" w:rsidRDefault="005552E2" w:rsidP="003E4C02">
      <w:pPr>
        <w:pStyle w:val="Heading3"/>
        <w:keepLines/>
        <w:tabs>
          <w:tab w:val="clear" w:pos="0"/>
          <w:tab w:val="num" w:pos="567"/>
        </w:tabs>
        <w:ind w:left="567" w:hanging="567"/>
        <w:jc w:val="both"/>
      </w:pPr>
      <w:r>
        <w:t xml:space="preserve">A key objective in delivering a firm Outage Plan is to minimise the number of Outage changes. Outage changes </w:t>
      </w:r>
      <w:r w:rsidR="003B7374">
        <w:t>should</w:t>
      </w:r>
      <w:r>
        <w:t xml:space="preserve"> be discussed at </w:t>
      </w:r>
      <w:r w:rsidR="000F5819">
        <w:t xml:space="preserve">System </w:t>
      </w:r>
      <w:r w:rsidR="00B13DA7">
        <w:t>A</w:t>
      </w:r>
      <w:r>
        <w:t>ccess meetings</w:t>
      </w:r>
      <w:r w:rsidR="000F5819">
        <w:t xml:space="preserve"> as outlined in </w:t>
      </w:r>
      <w:r w:rsidR="00D11F88">
        <w:t>S</w:t>
      </w:r>
      <w:r w:rsidR="000F5819">
        <w:t>ection 4.3.2</w:t>
      </w:r>
      <w:r>
        <w:t xml:space="preserve"> to seek performance improvements. </w:t>
      </w:r>
      <w:r w:rsidR="007C4885">
        <w:t>The aim of all Parties shall be to minimise changes to the Outage Plan at less than 4 weeks ahead of Outage start date.</w:t>
      </w:r>
    </w:p>
    <w:p w14:paraId="06C5302D" w14:textId="77777777" w:rsidR="005552E2" w:rsidRDefault="005552E2" w:rsidP="003E4C02">
      <w:pPr>
        <w:pStyle w:val="Heading3"/>
        <w:keepLines/>
        <w:numPr>
          <w:ilvl w:val="0"/>
          <w:numId w:val="0"/>
        </w:numPr>
        <w:tabs>
          <w:tab w:val="num" w:pos="567"/>
        </w:tabs>
        <w:spacing w:after="0"/>
        <w:ind w:left="567" w:hanging="567"/>
        <w:jc w:val="both"/>
      </w:pPr>
    </w:p>
    <w:p w14:paraId="55D5D1DD" w14:textId="77777777" w:rsidR="005552E2" w:rsidRDefault="005552E2" w:rsidP="003E4C02">
      <w:pPr>
        <w:pStyle w:val="Heading3"/>
        <w:keepLines/>
        <w:tabs>
          <w:tab w:val="clear" w:pos="0"/>
          <w:tab w:val="num" w:pos="567"/>
        </w:tabs>
        <w:ind w:left="567" w:hanging="567"/>
        <w:jc w:val="both"/>
      </w:pPr>
      <w:r>
        <w:t xml:space="preserve">Outage change requests shall be undertaken in accordance with </w:t>
      </w:r>
      <w:r w:rsidR="00D11F88">
        <w:t>S</w:t>
      </w:r>
      <w:r>
        <w:t>ection 5 (Change Management).</w:t>
      </w:r>
    </w:p>
    <w:p w14:paraId="06E0E8E0" w14:textId="77777777" w:rsidR="005552E2" w:rsidRDefault="005552E2" w:rsidP="00356172">
      <w:pPr>
        <w:pStyle w:val="Heading3"/>
        <w:keepLines/>
        <w:numPr>
          <w:ilvl w:val="0"/>
          <w:numId w:val="0"/>
        </w:numPr>
        <w:jc w:val="both"/>
      </w:pPr>
    </w:p>
    <w:p w14:paraId="7D5287D4" w14:textId="77777777" w:rsidR="005552E2" w:rsidRDefault="005552E2" w:rsidP="00356172">
      <w:pPr>
        <w:pStyle w:val="Heading2"/>
        <w:keepLines/>
        <w:jc w:val="both"/>
      </w:pPr>
      <w:r>
        <w:t>Current Year (Year 0)</w:t>
      </w:r>
    </w:p>
    <w:p w14:paraId="6231C188" w14:textId="24B78FD8" w:rsidR="005552E2" w:rsidRDefault="005552E2" w:rsidP="003E4C02">
      <w:pPr>
        <w:pStyle w:val="Heading3"/>
        <w:keepLines/>
        <w:tabs>
          <w:tab w:val="clear" w:pos="0"/>
          <w:tab w:val="num" w:pos="567"/>
        </w:tabs>
        <w:ind w:left="567" w:hanging="567"/>
        <w:jc w:val="both"/>
      </w:pPr>
      <w:r>
        <w:t xml:space="preserve">When considering any changes that impact on the Outage Plan, each TO shall use information provided by Users or </w:t>
      </w:r>
      <w:r w:rsidR="001E05A9">
        <w:t xml:space="preserve">The Company </w:t>
      </w:r>
      <w:r>
        <w:t>(in accordance with STC Schedule 3) and liaise with other TO</w:t>
      </w:r>
      <w:r w:rsidR="003B7374">
        <w:t>s</w:t>
      </w:r>
      <w:r>
        <w:t xml:space="preserve"> and </w:t>
      </w:r>
      <w:r w:rsidR="00BA6363">
        <w:t xml:space="preserve">The Company </w:t>
      </w:r>
      <w:r>
        <w:t xml:space="preserve">as required. </w:t>
      </w:r>
    </w:p>
    <w:p w14:paraId="29DA5F71" w14:textId="77777777" w:rsidR="005552E2" w:rsidRDefault="005552E2" w:rsidP="003E4C02">
      <w:pPr>
        <w:pStyle w:val="Heading3"/>
        <w:keepLines/>
        <w:numPr>
          <w:ilvl w:val="0"/>
          <w:numId w:val="0"/>
        </w:numPr>
        <w:tabs>
          <w:tab w:val="num" w:pos="567"/>
        </w:tabs>
        <w:spacing w:after="0"/>
        <w:ind w:left="567" w:hanging="567"/>
        <w:jc w:val="both"/>
      </w:pPr>
    </w:p>
    <w:p w14:paraId="398C2E25" w14:textId="46D73015" w:rsidR="005552E2" w:rsidRDefault="005552E2" w:rsidP="003E4C02">
      <w:pPr>
        <w:pStyle w:val="Heading3"/>
        <w:keepLines/>
        <w:tabs>
          <w:tab w:val="clear" w:pos="0"/>
          <w:tab w:val="num" w:pos="567"/>
        </w:tabs>
        <w:spacing w:after="45"/>
        <w:ind w:left="567" w:hanging="567"/>
        <w:jc w:val="both"/>
      </w:pPr>
      <w:r>
        <w:t xml:space="preserve">Opportunity Outages may be accommodated by </w:t>
      </w:r>
      <w:r w:rsidR="00BA6363">
        <w:t xml:space="preserve">The Company </w:t>
      </w:r>
      <w:r>
        <w:t xml:space="preserve">at short notice within the current year. </w:t>
      </w:r>
    </w:p>
    <w:p w14:paraId="51D30ED7" w14:textId="77777777" w:rsidR="005552E2" w:rsidRDefault="005552E2" w:rsidP="003E4C02">
      <w:pPr>
        <w:pStyle w:val="Heading3"/>
        <w:keepLines/>
        <w:numPr>
          <w:ilvl w:val="0"/>
          <w:numId w:val="0"/>
        </w:numPr>
        <w:tabs>
          <w:tab w:val="num" w:pos="567"/>
        </w:tabs>
        <w:ind w:left="567" w:hanging="567"/>
        <w:jc w:val="both"/>
      </w:pPr>
    </w:p>
    <w:p w14:paraId="28ED404C" w14:textId="20B2A8FA" w:rsidR="005552E2" w:rsidRDefault="00BA6363" w:rsidP="003E4C02">
      <w:pPr>
        <w:pStyle w:val="Heading3"/>
        <w:keepLines/>
        <w:tabs>
          <w:tab w:val="clear" w:pos="0"/>
          <w:tab w:val="num" w:pos="567"/>
        </w:tabs>
        <w:ind w:left="567" w:hanging="567"/>
        <w:jc w:val="both"/>
      </w:pPr>
      <w:r>
        <w:t xml:space="preserve">The Company </w:t>
      </w:r>
      <w:r w:rsidR="005552E2">
        <w:t xml:space="preserve">shall make the Outage Plan available to the TOs </w:t>
      </w:r>
      <w:r w:rsidR="004711FE">
        <w:t>in respect of their Licen</w:t>
      </w:r>
      <w:r w:rsidR="00E751B6">
        <w:t>s</w:t>
      </w:r>
      <w:r w:rsidR="004711FE">
        <w:t xml:space="preserve">ed area </w:t>
      </w:r>
      <w:r w:rsidR="005552E2">
        <w:t>in writ</w:t>
      </w:r>
      <w:r w:rsidR="003B7374">
        <w:t>ten</w:t>
      </w:r>
      <w:r w:rsidR="006574DF">
        <w:t xml:space="preserve"> </w:t>
      </w:r>
      <w:r w:rsidR="003B7374">
        <w:t>or electronic format</w:t>
      </w:r>
      <w:r w:rsidR="00FB3C44">
        <w:t xml:space="preserve"> </w:t>
      </w:r>
      <w:r w:rsidR="004711FE">
        <w:t>as</w:t>
      </w:r>
      <w:r w:rsidR="005552E2">
        <w:t xml:space="preserve"> requested by the TO.</w:t>
      </w:r>
    </w:p>
    <w:p w14:paraId="30C8768E" w14:textId="77777777" w:rsidR="005552E2" w:rsidRDefault="005552E2">
      <w:pPr>
        <w:pStyle w:val="Heading3"/>
        <w:keepLines/>
        <w:numPr>
          <w:ilvl w:val="0"/>
          <w:numId w:val="0"/>
        </w:numPr>
        <w:spacing w:after="0"/>
        <w:jc w:val="both"/>
      </w:pPr>
    </w:p>
    <w:p w14:paraId="1579025A" w14:textId="740F5BF7" w:rsidR="005552E2" w:rsidRDefault="00BA6363" w:rsidP="003E4C02">
      <w:pPr>
        <w:pStyle w:val="Heading3"/>
        <w:keepLines/>
        <w:tabs>
          <w:tab w:val="clear" w:pos="0"/>
          <w:tab w:val="num" w:pos="567"/>
        </w:tabs>
        <w:ind w:left="567" w:hanging="567"/>
        <w:jc w:val="both"/>
      </w:pPr>
      <w:r>
        <w:t xml:space="preserve">The Company </w:t>
      </w:r>
      <w:r w:rsidR="005552E2">
        <w:t>shall prepare operational notes</w:t>
      </w:r>
      <w:r w:rsidR="002040E5">
        <w:t xml:space="preserve"> for Onshore TOs</w:t>
      </w:r>
      <w:r w:rsidR="005552E2">
        <w:t xml:space="preserve"> (in accordance with Appendix E) for each week in the current year. These shall include, but shall not be limited to:</w:t>
      </w:r>
    </w:p>
    <w:p w14:paraId="5E5BE539" w14:textId="77777777" w:rsidR="005552E2" w:rsidRDefault="005552E2" w:rsidP="00812136">
      <w:pPr>
        <w:pStyle w:val="Heading3"/>
        <w:keepLines/>
        <w:numPr>
          <w:ilvl w:val="0"/>
          <w:numId w:val="27"/>
        </w:numPr>
        <w:tabs>
          <w:tab w:val="clear" w:pos="360"/>
          <w:tab w:val="num" w:pos="1080"/>
        </w:tabs>
        <w:spacing w:after="0"/>
        <w:ind w:left="1077" w:hanging="357"/>
        <w:jc w:val="both"/>
      </w:pPr>
      <w:r>
        <w:t xml:space="preserve">agreements with each TO </w:t>
      </w:r>
      <w:r w:rsidRPr="00131923">
        <w:t>and Users</w:t>
      </w:r>
      <w:r>
        <w:t xml:space="preserve"> on the placement of Outages affecting </w:t>
      </w:r>
      <w:r w:rsidR="003B7374">
        <w:t xml:space="preserve">that </w:t>
      </w:r>
      <w:proofErr w:type="gramStart"/>
      <w:r w:rsidR="003B7374">
        <w:t>TO</w:t>
      </w:r>
      <w:r>
        <w:t>;</w:t>
      </w:r>
      <w:proofErr w:type="gramEnd"/>
    </w:p>
    <w:p w14:paraId="0675B432" w14:textId="77777777" w:rsidR="005552E2" w:rsidRDefault="005552E2" w:rsidP="00812136">
      <w:pPr>
        <w:pStyle w:val="Heading3"/>
        <w:keepLines/>
        <w:numPr>
          <w:ilvl w:val="0"/>
          <w:numId w:val="27"/>
        </w:numPr>
        <w:tabs>
          <w:tab w:val="clear" w:pos="360"/>
          <w:tab w:val="num" w:pos="1080"/>
        </w:tabs>
        <w:spacing w:after="0"/>
        <w:ind w:left="1077" w:hanging="357"/>
        <w:jc w:val="both"/>
      </w:pPr>
      <w:r>
        <w:t xml:space="preserve">details of actions required to ensure the </w:t>
      </w:r>
      <w:r w:rsidR="00BC3A94">
        <w:t>National Electricity</w:t>
      </w:r>
      <w:r>
        <w:t xml:space="preserve"> Transmission System is operated within the </w:t>
      </w:r>
      <w:r w:rsidR="00CA40CF">
        <w:t>NETS</w:t>
      </w:r>
      <w:r>
        <w:t xml:space="preserve"> Security and Quality of Supply Standards; and </w:t>
      </w:r>
    </w:p>
    <w:p w14:paraId="6C8E98A2" w14:textId="77777777" w:rsidR="005552E2" w:rsidRDefault="005552E2" w:rsidP="00812136">
      <w:pPr>
        <w:pStyle w:val="Heading3"/>
        <w:keepLines/>
        <w:numPr>
          <w:ilvl w:val="0"/>
          <w:numId w:val="27"/>
        </w:numPr>
        <w:tabs>
          <w:tab w:val="clear" w:pos="360"/>
          <w:tab w:val="num" w:pos="1080"/>
        </w:tabs>
        <w:spacing w:after="0"/>
        <w:ind w:left="1077" w:hanging="357"/>
        <w:jc w:val="both"/>
      </w:pPr>
      <w:r>
        <w:t xml:space="preserve">details of changes to the </w:t>
      </w:r>
      <w:r w:rsidR="00BC3A94">
        <w:t xml:space="preserve">National Electricity </w:t>
      </w:r>
      <w:r>
        <w:t xml:space="preserve">Transmission System standard substation running arrangements required to deliver the Outage Plan. </w:t>
      </w:r>
    </w:p>
    <w:p w14:paraId="35828114" w14:textId="77777777" w:rsidR="005552E2" w:rsidRDefault="005552E2">
      <w:pPr>
        <w:pStyle w:val="Heading3"/>
        <w:keepLines/>
        <w:numPr>
          <w:ilvl w:val="0"/>
          <w:numId w:val="0"/>
        </w:numPr>
        <w:spacing w:after="0"/>
        <w:ind w:left="720"/>
        <w:jc w:val="both"/>
      </w:pPr>
    </w:p>
    <w:p w14:paraId="6A9EAA6A" w14:textId="77777777" w:rsidR="005552E2" w:rsidRDefault="005552E2">
      <w:pPr>
        <w:pStyle w:val="Heading3"/>
        <w:keepLines/>
        <w:numPr>
          <w:ilvl w:val="0"/>
          <w:numId w:val="0"/>
        </w:numPr>
        <w:spacing w:after="0"/>
        <w:jc w:val="both"/>
      </w:pPr>
    </w:p>
    <w:p w14:paraId="63FC8FA7" w14:textId="77777777" w:rsidR="005552E2" w:rsidRDefault="005552E2" w:rsidP="003E4C02">
      <w:pPr>
        <w:pStyle w:val="Heading3"/>
        <w:keepLines/>
        <w:tabs>
          <w:tab w:val="clear" w:pos="0"/>
          <w:tab w:val="num" w:pos="567"/>
        </w:tabs>
        <w:ind w:left="567" w:hanging="567"/>
        <w:jc w:val="both"/>
      </w:pPr>
      <w:r>
        <w:t>Each TO shall prepare work plans to ensure resources and contracts etc are in place to deliver the Outages.</w:t>
      </w:r>
    </w:p>
    <w:p w14:paraId="6B1FF021" w14:textId="5DF3585D" w:rsidR="00656405" w:rsidRDefault="00656405" w:rsidP="003E4C02">
      <w:pPr>
        <w:pStyle w:val="Heading3"/>
        <w:keepLines/>
        <w:tabs>
          <w:tab w:val="clear" w:pos="0"/>
          <w:tab w:val="num" w:pos="567"/>
        </w:tabs>
        <w:ind w:left="567" w:hanging="567"/>
        <w:jc w:val="both"/>
      </w:pPr>
      <w:r w:rsidRPr="004711FE">
        <w:t xml:space="preserve">Outages represented on all </w:t>
      </w:r>
      <w:proofErr w:type="spellStart"/>
      <w:r w:rsidR="003346E0">
        <w:t>eNAMS</w:t>
      </w:r>
      <w:proofErr w:type="spellEnd"/>
      <w:r w:rsidRPr="004711FE">
        <w:t xml:space="preserve"> reports must include both outages with a TO’s network, and all outages within the boundary of influence for that TO</w:t>
      </w:r>
      <w:r>
        <w:t>.</w:t>
      </w:r>
    </w:p>
    <w:p w14:paraId="434C027F" w14:textId="71BAD4A6" w:rsidR="009351BE" w:rsidRDefault="009351BE" w:rsidP="003E4C02">
      <w:pPr>
        <w:pStyle w:val="Heading3"/>
        <w:keepLines/>
        <w:tabs>
          <w:tab w:val="clear" w:pos="0"/>
          <w:tab w:val="num" w:pos="567"/>
        </w:tabs>
        <w:ind w:left="567" w:hanging="567"/>
        <w:jc w:val="both"/>
      </w:pPr>
      <w:r>
        <w:t xml:space="preserve">For Outages involving Offshore Network </w:t>
      </w:r>
      <w:r w:rsidRPr="00240B9C">
        <w:t xml:space="preserve">connections </w:t>
      </w:r>
      <w:r>
        <w:t>into an Onshore Transmission site</w:t>
      </w:r>
      <w:r w:rsidRPr="00240B9C">
        <w:t xml:space="preserve"> </w:t>
      </w:r>
      <w:r w:rsidR="00BA6363">
        <w:t xml:space="preserve">The Company </w:t>
      </w:r>
      <w:r w:rsidRPr="00240B9C">
        <w:t>will perform a co-ordinating role between the Offshore TO</w:t>
      </w:r>
      <w:r>
        <w:t xml:space="preserve"> and Onshore TO</w:t>
      </w:r>
      <w:r w:rsidR="002A1FAB">
        <w:t>.</w:t>
      </w:r>
    </w:p>
    <w:p w14:paraId="56089A2D" w14:textId="5E07A005" w:rsidR="009351BE" w:rsidRDefault="009351BE" w:rsidP="003E4C02">
      <w:pPr>
        <w:pStyle w:val="Heading3"/>
        <w:keepLines/>
        <w:tabs>
          <w:tab w:val="clear" w:pos="0"/>
          <w:tab w:val="num" w:pos="567"/>
        </w:tabs>
        <w:ind w:left="567" w:hanging="567"/>
        <w:jc w:val="both"/>
      </w:pPr>
      <w:r w:rsidRPr="00240B9C">
        <w:t xml:space="preserve">For </w:t>
      </w:r>
      <w:r>
        <w:t xml:space="preserve">Outages involving Offshore Network </w:t>
      </w:r>
      <w:r w:rsidRPr="00240B9C">
        <w:t xml:space="preserve">connections </w:t>
      </w:r>
      <w:r>
        <w:t xml:space="preserve">into a DNO network </w:t>
      </w:r>
      <w:r w:rsidRPr="00240B9C">
        <w:t xml:space="preserve">in England &amp; Wales </w:t>
      </w:r>
      <w:proofErr w:type="gramStart"/>
      <w:r w:rsidR="00BA6363">
        <w:t>The</w:t>
      </w:r>
      <w:proofErr w:type="gramEnd"/>
      <w:r w:rsidR="00BA6363">
        <w:t xml:space="preserve"> Company </w:t>
      </w:r>
      <w:r w:rsidRPr="00240B9C">
        <w:t>will perform a co-ordinating role between the Offshore TO</w:t>
      </w:r>
      <w:r>
        <w:t xml:space="preserve">, Onshore TO </w:t>
      </w:r>
      <w:r w:rsidRPr="00240B9C">
        <w:t>and the DNO</w:t>
      </w:r>
      <w:r w:rsidR="002A1FAB">
        <w:t>.</w:t>
      </w:r>
    </w:p>
    <w:p w14:paraId="230F9A99" w14:textId="67951C32" w:rsidR="009351BE" w:rsidRDefault="009351BE" w:rsidP="003E4C02">
      <w:pPr>
        <w:pStyle w:val="Heading3"/>
        <w:keepLines/>
        <w:tabs>
          <w:tab w:val="clear" w:pos="0"/>
          <w:tab w:val="num" w:pos="567"/>
        </w:tabs>
        <w:ind w:left="567" w:hanging="567"/>
        <w:jc w:val="both"/>
      </w:pPr>
      <w:r w:rsidRPr="00F726A3">
        <w:lastRenderedPageBreak/>
        <w:t xml:space="preserve">Where a DNO network </w:t>
      </w:r>
      <w:r w:rsidRPr="00240B9C">
        <w:t>in England &amp; Wales</w:t>
      </w:r>
      <w:r w:rsidRPr="00F726A3">
        <w:t xml:space="preserve"> acts as the con</w:t>
      </w:r>
      <w:r>
        <w:t xml:space="preserve">necting point for an Offshore Network and </w:t>
      </w:r>
      <w:r w:rsidRPr="00F726A3">
        <w:t>the DNO make</w:t>
      </w:r>
      <w:r>
        <w:t>s</w:t>
      </w:r>
      <w:r w:rsidRPr="00F726A3">
        <w:t xml:space="preserve"> a Capacity Declaration in respect of any restrictions for designated </w:t>
      </w:r>
      <w:r w:rsidRPr="0014673B">
        <w:t>circuit</w:t>
      </w:r>
      <w:r>
        <w:t>(</w:t>
      </w:r>
      <w:r w:rsidRPr="0014673B">
        <w:t>s</w:t>
      </w:r>
      <w:r>
        <w:t>)</w:t>
      </w:r>
      <w:r w:rsidR="0052491A">
        <w:t>,</w:t>
      </w:r>
      <w:r>
        <w:t xml:space="preserve"> </w:t>
      </w:r>
      <w:r w:rsidR="00BA6363">
        <w:t xml:space="preserve">The Company </w:t>
      </w:r>
      <w:r w:rsidRPr="0014673B">
        <w:t xml:space="preserve">will carry out a process to determine how the capacity restriction should be apportioned between the </w:t>
      </w:r>
      <w:r>
        <w:t xml:space="preserve">Offshore </w:t>
      </w:r>
      <w:r w:rsidRPr="0014673B">
        <w:t>connecting parties</w:t>
      </w:r>
      <w:r>
        <w:t xml:space="preserve"> and will distribute t</w:t>
      </w:r>
      <w:r w:rsidRPr="00EA11D8">
        <w:t xml:space="preserve">his information </w:t>
      </w:r>
      <w:r>
        <w:t>to</w:t>
      </w:r>
      <w:r w:rsidRPr="00EA11D8">
        <w:t xml:space="preserve"> all </w:t>
      </w:r>
      <w:r>
        <w:t xml:space="preserve">affected </w:t>
      </w:r>
      <w:r w:rsidRPr="00EA11D8">
        <w:t>parties</w:t>
      </w:r>
      <w:r>
        <w:t>.</w:t>
      </w:r>
    </w:p>
    <w:p w14:paraId="28AAA8CA" w14:textId="79CCCC33" w:rsidR="00F43B3F" w:rsidRPr="00064C77" w:rsidRDefault="00F43B3F" w:rsidP="003E4C02">
      <w:pPr>
        <w:pStyle w:val="Heading3"/>
        <w:keepLines/>
        <w:tabs>
          <w:tab w:val="clear" w:pos="0"/>
          <w:tab w:val="num" w:pos="851"/>
        </w:tabs>
        <w:ind w:left="709" w:hanging="709"/>
        <w:jc w:val="both"/>
      </w:pPr>
      <w:r w:rsidRPr="00064C77">
        <w:t xml:space="preserve">When it receives </w:t>
      </w:r>
      <w:r w:rsidR="004711FE" w:rsidRPr="00064C77">
        <w:t>a</w:t>
      </w:r>
      <w:r w:rsidRPr="00064C77">
        <w:t xml:space="preserve"> DNO </w:t>
      </w:r>
      <w:r w:rsidR="004711FE" w:rsidRPr="00064C77">
        <w:t>C</w:t>
      </w:r>
      <w:r w:rsidRPr="00064C77">
        <w:t xml:space="preserve">apacity </w:t>
      </w:r>
      <w:r w:rsidR="004711FE" w:rsidRPr="00064C77">
        <w:t>D</w:t>
      </w:r>
      <w:r w:rsidRPr="00064C77">
        <w:t>eclaration</w:t>
      </w:r>
      <w:r w:rsidR="006574DF">
        <w:t>,</w:t>
      </w:r>
      <w:r w:rsidRPr="00064C77">
        <w:t xml:space="preserve"> </w:t>
      </w:r>
      <w:r w:rsidR="00BA6363">
        <w:t xml:space="preserve">The Company </w:t>
      </w:r>
      <w:r w:rsidRPr="00064C77">
        <w:t xml:space="preserve">will carry out a process to determine how the capacity restriction should be apportioned between the various connecting </w:t>
      </w:r>
      <w:r w:rsidRPr="00CA5629">
        <w:t>parties</w:t>
      </w:r>
      <w:r w:rsidR="00CA5629" w:rsidRPr="00CA5629">
        <w:t xml:space="preserve"> where multiple generators are connected via a single connection.</w:t>
      </w:r>
    </w:p>
    <w:p w14:paraId="361A129E" w14:textId="321ED0DB" w:rsidR="00F43B3F" w:rsidRPr="00064C77" w:rsidRDefault="00F43B3F" w:rsidP="003E4C02">
      <w:pPr>
        <w:pStyle w:val="Heading3"/>
        <w:keepLines/>
        <w:tabs>
          <w:tab w:val="clear" w:pos="0"/>
          <w:tab w:val="num" w:pos="851"/>
        </w:tabs>
        <w:ind w:left="709" w:hanging="709"/>
        <w:jc w:val="both"/>
      </w:pPr>
      <w:r w:rsidRPr="00064C77">
        <w:t xml:space="preserve">Where a Network restriction exists in a TO’s network, due to a customer choice connection, </w:t>
      </w:r>
      <w:r w:rsidR="00BA6363">
        <w:t xml:space="preserve">The Company </w:t>
      </w:r>
      <w:r w:rsidRPr="00064C77">
        <w:t>can also declare a Capacity Declaration to one or more connecting parties using the same process as above</w:t>
      </w:r>
      <w:r w:rsidR="00064C77" w:rsidRPr="00064C77">
        <w:t>.</w:t>
      </w:r>
    </w:p>
    <w:p w14:paraId="21490AF2" w14:textId="77777777" w:rsidR="005552E2" w:rsidRDefault="005552E2">
      <w:pPr>
        <w:pStyle w:val="Heading3"/>
        <w:keepLines/>
        <w:numPr>
          <w:ilvl w:val="0"/>
          <w:numId w:val="0"/>
        </w:numPr>
      </w:pPr>
    </w:p>
    <w:p w14:paraId="0A35ADB3" w14:textId="77777777" w:rsidR="005552E2" w:rsidRDefault="005552E2">
      <w:pPr>
        <w:pStyle w:val="Heading2"/>
        <w:keepLines/>
      </w:pPr>
      <w:r>
        <w:t xml:space="preserve">Optimisation Phase (the period down to 4 weeks ahead)   </w:t>
      </w:r>
    </w:p>
    <w:p w14:paraId="48555FF4" w14:textId="3A4094D1" w:rsidR="005552E2" w:rsidRDefault="005552E2" w:rsidP="003E4C02">
      <w:pPr>
        <w:pStyle w:val="Heading3"/>
        <w:keepLines/>
        <w:tabs>
          <w:tab w:val="clear" w:pos="0"/>
          <w:tab w:val="num" w:pos="709"/>
        </w:tabs>
        <w:ind w:left="709" w:hanging="709"/>
        <w:jc w:val="both"/>
      </w:pPr>
      <w:r>
        <w:t>TOs may choose to receive relevant 4 week ahead rolling Outage information in writ</w:t>
      </w:r>
      <w:r w:rsidR="003B7374">
        <w:t>ten</w:t>
      </w:r>
      <w:r>
        <w:t xml:space="preserve"> or electronic format in addition to, or instead of, direct access to the </w:t>
      </w:r>
      <w:proofErr w:type="spellStart"/>
      <w:r w:rsidR="00C51D77">
        <w:t>eNAMS</w:t>
      </w:r>
      <w:proofErr w:type="spellEnd"/>
      <w:r>
        <w:t xml:space="preserve"> database.  </w:t>
      </w:r>
    </w:p>
    <w:p w14:paraId="0E4EE8C3" w14:textId="77777777" w:rsidR="005552E2" w:rsidRDefault="005552E2">
      <w:pPr>
        <w:pStyle w:val="Heading3"/>
        <w:keepLines/>
        <w:numPr>
          <w:ilvl w:val="0"/>
          <w:numId w:val="0"/>
        </w:numPr>
        <w:spacing w:after="0"/>
        <w:jc w:val="both"/>
      </w:pPr>
    </w:p>
    <w:p w14:paraId="04444182" w14:textId="77777777" w:rsidR="005552E2" w:rsidRDefault="005552E2" w:rsidP="003E4C02">
      <w:pPr>
        <w:pStyle w:val="Heading3"/>
        <w:keepLines/>
        <w:tabs>
          <w:tab w:val="clear" w:pos="0"/>
          <w:tab w:val="num" w:pos="709"/>
        </w:tabs>
        <w:ind w:left="709" w:hanging="709"/>
        <w:jc w:val="both"/>
        <w:rPr>
          <w:b/>
        </w:rPr>
      </w:pPr>
      <w:r>
        <w:rPr>
          <w:b/>
        </w:rPr>
        <w:t>System Access Meetings</w:t>
      </w:r>
    </w:p>
    <w:p w14:paraId="4991C256" w14:textId="0C1EA670" w:rsidR="005552E2" w:rsidRDefault="005552E2" w:rsidP="003E4C02">
      <w:pPr>
        <w:pStyle w:val="Heading4"/>
        <w:keepLines/>
        <w:tabs>
          <w:tab w:val="clear" w:pos="0"/>
          <w:tab w:val="num" w:pos="709"/>
        </w:tabs>
        <w:ind w:left="709" w:hanging="709"/>
        <w:jc w:val="both"/>
      </w:pPr>
      <w:r>
        <w:t xml:space="preserve">The TOs and </w:t>
      </w:r>
      <w:r w:rsidR="0024228C">
        <w:t xml:space="preserve">The Company </w:t>
      </w:r>
      <w:r>
        <w:t>shall agree a programme of Transmission System access meetings to look at the Year 0 Outage Plan in the period 4 to 16 weeks ahead.</w:t>
      </w:r>
    </w:p>
    <w:p w14:paraId="77D93A3A" w14:textId="77777777" w:rsidR="005552E2" w:rsidRDefault="005552E2" w:rsidP="003E4C02">
      <w:pPr>
        <w:pStyle w:val="Heading4"/>
        <w:keepLines/>
        <w:tabs>
          <w:tab w:val="clear" w:pos="0"/>
          <w:tab w:val="num" w:pos="709"/>
        </w:tabs>
        <w:ind w:left="709" w:hanging="709"/>
        <w:jc w:val="both"/>
      </w:pPr>
      <w:r>
        <w:t xml:space="preserve">It is anticipated that Transmission System access meetings shall take place every 4 to 5 weeks and may take the form of telephone, videoconference or 'face to face' meetings. However, the format, timing and venue of the meetings shall be as agreed by all Parties in advance. </w:t>
      </w:r>
      <w:r w:rsidR="00F3429E">
        <w:t>For locational meetings t</w:t>
      </w:r>
      <w:r>
        <w:t xml:space="preserve">he venue may be rotated between main company locations as convenient to attendees.   </w:t>
      </w:r>
    </w:p>
    <w:p w14:paraId="639BACDE" w14:textId="77777777" w:rsidR="005552E2" w:rsidRDefault="005552E2">
      <w:pPr>
        <w:pStyle w:val="Heading4"/>
        <w:keepLines/>
        <w:jc w:val="both"/>
      </w:pPr>
      <w:r>
        <w:t xml:space="preserve">The aim of these meetings shall </w:t>
      </w:r>
      <w:proofErr w:type="gramStart"/>
      <w:r>
        <w:t>include:-</w:t>
      </w:r>
      <w:proofErr w:type="gramEnd"/>
    </w:p>
    <w:p w14:paraId="6643ACC5" w14:textId="77777777" w:rsidR="005552E2" w:rsidRDefault="005552E2" w:rsidP="00812136">
      <w:pPr>
        <w:pStyle w:val="NGTSNormal"/>
        <w:keepNext/>
        <w:keepLines/>
        <w:numPr>
          <w:ilvl w:val="0"/>
          <w:numId w:val="19"/>
        </w:numPr>
        <w:tabs>
          <w:tab w:val="clear" w:pos="360"/>
          <w:tab w:val="num" w:pos="1080"/>
          <w:tab w:val="left" w:pos="1134"/>
        </w:tabs>
        <w:spacing w:after="120"/>
        <w:ind w:left="1080"/>
      </w:pPr>
      <w:r>
        <w:t xml:space="preserve">Noting any Opportunity Outages or Unplaced Outages that could be placed in the review period. </w:t>
      </w:r>
    </w:p>
    <w:p w14:paraId="4D47DF87" w14:textId="77777777" w:rsidR="005552E2" w:rsidRDefault="005552E2" w:rsidP="00812136">
      <w:pPr>
        <w:keepNext/>
        <w:keepLines/>
        <w:numPr>
          <w:ilvl w:val="0"/>
          <w:numId w:val="19"/>
        </w:numPr>
        <w:tabs>
          <w:tab w:val="clear" w:pos="360"/>
          <w:tab w:val="num" w:pos="1080"/>
        </w:tabs>
        <w:ind w:left="1080"/>
        <w:jc w:val="both"/>
      </w:pPr>
      <w:r>
        <w:t xml:space="preserve">Consideration of Outage change requests for the period 4 to 16 weeks ahead (Outage change requests are to be made as soon as </w:t>
      </w:r>
      <w:r w:rsidR="00FB3C44">
        <w:t>practicable</w:t>
      </w:r>
      <w:r>
        <w:t>) and review of Outage change requests</w:t>
      </w:r>
      <w:r w:rsidR="00F3429E">
        <w:t xml:space="preserve"> </w:t>
      </w:r>
      <w:r w:rsidR="00712144">
        <w:t>proposed</w:t>
      </w:r>
      <w:r>
        <w:t xml:space="preserve"> in the previous 4 to 5 weeks.</w:t>
      </w:r>
    </w:p>
    <w:p w14:paraId="59570F57" w14:textId="77777777" w:rsidR="005552E2" w:rsidRDefault="005552E2" w:rsidP="00812136">
      <w:pPr>
        <w:pStyle w:val="NGTSNormal"/>
        <w:keepNext/>
        <w:keepLines/>
        <w:numPr>
          <w:ilvl w:val="0"/>
          <w:numId w:val="19"/>
        </w:numPr>
        <w:tabs>
          <w:tab w:val="clear" w:pos="360"/>
          <w:tab w:val="num" w:pos="1080"/>
        </w:tabs>
        <w:spacing w:after="120"/>
        <w:ind w:left="1080"/>
      </w:pPr>
      <w:r>
        <w:t>Resolution of new or outstanding Outage conflict issues.</w:t>
      </w:r>
    </w:p>
    <w:p w14:paraId="7BF45983" w14:textId="69AA1DE4" w:rsidR="005552E2" w:rsidRDefault="005552E2" w:rsidP="00812136">
      <w:pPr>
        <w:pStyle w:val="NGTSNormal"/>
        <w:keepNext/>
        <w:keepLines/>
        <w:numPr>
          <w:ilvl w:val="0"/>
          <w:numId w:val="19"/>
        </w:numPr>
        <w:tabs>
          <w:tab w:val="clear" w:pos="360"/>
          <w:tab w:val="num" w:pos="1080"/>
        </w:tabs>
        <w:spacing w:after="120"/>
        <w:ind w:left="1080"/>
      </w:pPr>
      <w:r>
        <w:t xml:space="preserve">Consideration of risks to the implementation of an Outage or associated with an Outage recorded in </w:t>
      </w:r>
      <w:proofErr w:type="spellStart"/>
      <w:r w:rsidR="00C51D77">
        <w:t>eNAMS</w:t>
      </w:r>
      <w:proofErr w:type="spellEnd"/>
      <w:r w:rsidR="00CD19FA">
        <w:t>.</w:t>
      </w:r>
      <w:r w:rsidR="000F5819">
        <w:t xml:space="preserve"> (</w:t>
      </w:r>
      <w:r w:rsidR="00B65723">
        <w:t>See Appendix B –</w:t>
      </w:r>
      <w:r w:rsidR="0024228C">
        <w:t xml:space="preserve">The Company </w:t>
      </w:r>
      <w:r w:rsidR="00B65723">
        <w:t>Outage Database</w:t>
      </w:r>
      <w:r w:rsidR="00961696">
        <w:t xml:space="preserve"> (known as </w:t>
      </w:r>
      <w:proofErr w:type="spellStart"/>
      <w:r w:rsidR="00C51D77">
        <w:t>eNAMS</w:t>
      </w:r>
      <w:proofErr w:type="spellEnd"/>
      <w:r w:rsidR="000F5819">
        <w:t>)</w:t>
      </w:r>
      <w:r>
        <w:t xml:space="preserve">. </w:t>
      </w:r>
    </w:p>
    <w:p w14:paraId="681AFFC8" w14:textId="77777777" w:rsidR="005552E2" w:rsidRDefault="005552E2" w:rsidP="00812136">
      <w:pPr>
        <w:pStyle w:val="NGTSNormal"/>
        <w:keepNext/>
        <w:keepLines/>
        <w:numPr>
          <w:ilvl w:val="0"/>
          <w:numId w:val="19"/>
        </w:numPr>
        <w:tabs>
          <w:tab w:val="clear" w:pos="360"/>
          <w:tab w:val="num" w:pos="1080"/>
        </w:tabs>
        <w:spacing w:after="120"/>
        <w:ind w:left="1080"/>
      </w:pPr>
      <w:r>
        <w:t xml:space="preserve">Agreement of any </w:t>
      </w:r>
      <w:r w:rsidR="00F3429E">
        <w:t xml:space="preserve">operational </w:t>
      </w:r>
      <w:r>
        <w:t>requirements which are needed to facilitate an Outage, (e.g. additional security studies, Emergency Return to Service Time profiles, temporary Protection settings, local switching or switching restrictions, demand transfers etc.) and which interact with TO assets or resources.</w:t>
      </w:r>
    </w:p>
    <w:p w14:paraId="6ED38BF9" w14:textId="77777777" w:rsidR="005552E2" w:rsidRDefault="005552E2" w:rsidP="00812136">
      <w:pPr>
        <w:pStyle w:val="NGTSNormal"/>
        <w:keepNext/>
        <w:keepLines/>
        <w:numPr>
          <w:ilvl w:val="0"/>
          <w:numId w:val="19"/>
        </w:numPr>
        <w:tabs>
          <w:tab w:val="clear" w:pos="360"/>
          <w:tab w:val="num" w:pos="1080"/>
        </w:tabs>
        <w:spacing w:after="120"/>
        <w:ind w:left="1080"/>
      </w:pPr>
      <w:r>
        <w:t>Facilitating individual Outage and working plans to be produced in a timely manner with sufficient detail to enable all Outages to become “firm” prior to the rolling 4 week ahead delivery phase.</w:t>
      </w:r>
    </w:p>
    <w:p w14:paraId="44ADB403" w14:textId="77777777" w:rsidR="005552E2" w:rsidRDefault="005552E2" w:rsidP="00812136">
      <w:pPr>
        <w:pStyle w:val="NGTSNormal"/>
        <w:keepNext/>
        <w:keepLines/>
        <w:numPr>
          <w:ilvl w:val="0"/>
          <w:numId w:val="19"/>
        </w:numPr>
        <w:tabs>
          <w:tab w:val="clear" w:pos="360"/>
          <w:tab w:val="num" w:pos="1080"/>
        </w:tabs>
        <w:spacing w:after="120"/>
        <w:ind w:left="1080"/>
      </w:pPr>
      <w:r>
        <w:t>Provision of data for commissioning/testing of plant or equipment in the review period.</w:t>
      </w:r>
    </w:p>
    <w:p w14:paraId="56DFA7F0" w14:textId="49281385" w:rsidR="005552E2" w:rsidRDefault="005552E2" w:rsidP="00812136">
      <w:pPr>
        <w:pStyle w:val="NGTSNormal"/>
        <w:keepNext/>
        <w:keepLines/>
        <w:numPr>
          <w:ilvl w:val="0"/>
          <w:numId w:val="19"/>
        </w:numPr>
        <w:tabs>
          <w:tab w:val="clear" w:pos="360"/>
          <w:tab w:val="num" w:pos="1080"/>
        </w:tabs>
        <w:spacing w:after="120"/>
        <w:ind w:left="1080"/>
      </w:pPr>
      <w:r>
        <w:t xml:space="preserve">Consideration of any Outages that are likely to materially affect a TO Transmission System including </w:t>
      </w:r>
      <w:r w:rsidR="00961696">
        <w:t xml:space="preserve">Outages in the </w:t>
      </w:r>
      <w:r w:rsidR="00BA6B2C">
        <w:t>b</w:t>
      </w:r>
      <w:r w:rsidR="00961696">
        <w:t xml:space="preserve">oundary of </w:t>
      </w:r>
      <w:r w:rsidR="00BA6B2C">
        <w:t>i</w:t>
      </w:r>
      <w:r w:rsidR="00961696">
        <w:t xml:space="preserve">nfluence of that TO and </w:t>
      </w:r>
      <w:r>
        <w:t>User Outages (in accordance with STC Schedule 3)</w:t>
      </w:r>
      <w:r w:rsidR="00543CCD">
        <w:t xml:space="preserve"> or Outages which could have an impact on System Restoration</w:t>
      </w:r>
      <w:r>
        <w:t>.</w:t>
      </w:r>
    </w:p>
    <w:p w14:paraId="5D3A7BA7" w14:textId="77777777" w:rsidR="005552E2" w:rsidRDefault="005552E2" w:rsidP="003E4C02">
      <w:pPr>
        <w:pStyle w:val="Heading4"/>
        <w:keepLines/>
        <w:tabs>
          <w:tab w:val="clear" w:pos="0"/>
          <w:tab w:val="num" w:pos="709"/>
        </w:tabs>
        <w:ind w:left="709" w:hanging="709"/>
        <w:jc w:val="both"/>
      </w:pPr>
      <w:r>
        <w:t xml:space="preserve">The focus of discussions at these meetings shall be the period 4-16 weeks ahead (change requests to be made as soon as </w:t>
      </w:r>
      <w:r w:rsidR="00712144">
        <w:t>practicable</w:t>
      </w:r>
      <w:r>
        <w:t xml:space="preserve">) to allow time to address issues in a timely manner.  Outages shall be reviewed in detail for the 8-16 week ahead period, so that necessary actions can be identified and resolved.  </w:t>
      </w:r>
    </w:p>
    <w:p w14:paraId="27A68ADD" w14:textId="77777777" w:rsidR="00356172" w:rsidRDefault="00356172" w:rsidP="004E223D">
      <w:pPr>
        <w:pStyle w:val="Heading4"/>
        <w:keepLines/>
        <w:jc w:val="both"/>
      </w:pPr>
      <w:r>
        <w:lastRenderedPageBreak/>
        <w:t>In terms of interfacing with the Users the interface responsibilities shall be:</w:t>
      </w:r>
    </w:p>
    <w:p w14:paraId="3B2A07EB" w14:textId="3F2B1237" w:rsidR="00356172" w:rsidRDefault="0024228C" w:rsidP="004E223D">
      <w:pPr>
        <w:pStyle w:val="Heading1"/>
        <w:keepLines/>
        <w:numPr>
          <w:ilvl w:val="0"/>
          <w:numId w:val="32"/>
        </w:numPr>
        <w:rPr>
          <w:b w:val="0"/>
          <w:sz w:val="20"/>
        </w:rPr>
      </w:pPr>
      <w:r w:rsidRPr="0090376A">
        <w:rPr>
          <w:b w:val="0"/>
          <w:sz w:val="20"/>
        </w:rPr>
        <w:t>The Company</w:t>
      </w:r>
      <w:r>
        <w:rPr>
          <w:b w:val="0"/>
          <w:sz w:val="20"/>
        </w:rPr>
        <w:t xml:space="preserve"> </w:t>
      </w:r>
      <w:r w:rsidR="00356172" w:rsidRPr="004E223D">
        <w:rPr>
          <w:b w:val="0"/>
          <w:sz w:val="20"/>
        </w:rPr>
        <w:t>shall liaise with Users on Outage placement and operational arrangements; and</w:t>
      </w:r>
    </w:p>
    <w:p w14:paraId="567E8EB9" w14:textId="77777777" w:rsidR="004E223D" w:rsidRPr="004E223D" w:rsidRDefault="004E223D" w:rsidP="004E223D">
      <w:pPr>
        <w:keepNext/>
        <w:keepLines/>
        <w:numPr>
          <w:ilvl w:val="0"/>
          <w:numId w:val="32"/>
        </w:numPr>
      </w:pPr>
      <w:r>
        <w:t>each TO shall provide identified resource requirements</w:t>
      </w:r>
      <w:r>
        <w:rPr>
          <w:i/>
        </w:rPr>
        <w:t xml:space="preserve"> </w:t>
      </w:r>
      <w:r>
        <w:t>at interface sites.</w:t>
      </w:r>
    </w:p>
    <w:p w14:paraId="50362C91" w14:textId="77777777" w:rsidR="00356172" w:rsidRPr="00356172" w:rsidRDefault="00356172" w:rsidP="004E223D">
      <w:pPr>
        <w:keepNext/>
        <w:keepLines/>
        <w:ind w:left="720"/>
      </w:pPr>
    </w:p>
    <w:p w14:paraId="49589CF4" w14:textId="2485D247" w:rsidR="005552E2" w:rsidRPr="00451D12" w:rsidRDefault="00CD19FA" w:rsidP="003E4C02">
      <w:pPr>
        <w:pStyle w:val="Heading4"/>
        <w:keepLines/>
        <w:tabs>
          <w:tab w:val="clear" w:pos="0"/>
          <w:tab w:val="num" w:pos="851"/>
        </w:tabs>
        <w:ind w:left="851" w:hanging="851"/>
        <w:jc w:val="both"/>
      </w:pPr>
      <w:r>
        <w:t>Outages involving c</w:t>
      </w:r>
      <w:r w:rsidR="004E223D" w:rsidRPr="00451D12">
        <w:t xml:space="preserve">ommissioning </w:t>
      </w:r>
      <w:r>
        <w:t xml:space="preserve">or decommissioning </w:t>
      </w:r>
      <w:r w:rsidR="004E223D" w:rsidRPr="00451D12">
        <w:t xml:space="preserve">requirements shall be agreed between each TO and </w:t>
      </w:r>
      <w:r w:rsidR="0024228C">
        <w:t xml:space="preserve">The Company </w:t>
      </w:r>
      <w:r w:rsidR="004E223D" w:rsidRPr="00451D12">
        <w:t xml:space="preserve">as part of operational plans in accordance with the requirements </w:t>
      </w:r>
      <w:r w:rsidR="004E223D" w:rsidRPr="00131923">
        <w:t>of STCP 19-4 Commissioning / Decommissioning</w:t>
      </w:r>
      <w:r w:rsidR="00475D76">
        <w:t>.</w:t>
      </w:r>
    </w:p>
    <w:p w14:paraId="678A1428" w14:textId="77777777" w:rsidR="005552E2" w:rsidRDefault="005552E2">
      <w:pPr>
        <w:pStyle w:val="Heading2"/>
        <w:keepLines/>
      </w:pPr>
      <w:r w:rsidRPr="00D135A7">
        <w:t>Delivery phase</w:t>
      </w:r>
      <w:r>
        <w:t xml:space="preserve"> (0-3 weeks ahead)</w:t>
      </w:r>
    </w:p>
    <w:p w14:paraId="3734225E" w14:textId="7AFAB31A" w:rsidR="005552E2" w:rsidRDefault="005552E2" w:rsidP="003E4C02">
      <w:pPr>
        <w:pStyle w:val="Heading3"/>
        <w:keepLines/>
        <w:tabs>
          <w:tab w:val="clear" w:pos="0"/>
          <w:tab w:val="num" w:pos="851"/>
        </w:tabs>
        <w:ind w:left="851" w:hanging="851"/>
        <w:jc w:val="both"/>
      </w:pPr>
      <w:r>
        <w:t>In the delivery phase</w:t>
      </w:r>
      <w:r w:rsidR="00D135A7">
        <w:t>,</w:t>
      </w:r>
      <w:r>
        <w:t xml:space="preserve"> </w:t>
      </w:r>
      <w:r w:rsidR="0024228C">
        <w:t xml:space="preserve">The Company </w:t>
      </w:r>
      <w:r>
        <w:t xml:space="preserve">and each TO shall work together to implement each Outage. </w:t>
      </w:r>
      <w:r w:rsidR="00712144">
        <w:t xml:space="preserve">To minimise disruption to the existing programme and resources </w:t>
      </w:r>
      <w:r>
        <w:t>Outage changes in this period shall be limited to essential changes or Opportunity Outages</w:t>
      </w:r>
      <w:r w:rsidR="00712144">
        <w:t>.</w:t>
      </w:r>
      <w:r>
        <w:t xml:space="preserve"> </w:t>
      </w:r>
    </w:p>
    <w:p w14:paraId="66172FD6" w14:textId="41240A57" w:rsidR="005552E2" w:rsidRDefault="005552E2" w:rsidP="003E4C02">
      <w:pPr>
        <w:pStyle w:val="Heading3"/>
        <w:keepLines/>
        <w:tabs>
          <w:tab w:val="clear" w:pos="0"/>
          <w:tab w:val="num" w:pos="851"/>
        </w:tabs>
        <w:ind w:left="851" w:hanging="851"/>
        <w:jc w:val="both"/>
      </w:pPr>
      <w:r>
        <w:t xml:space="preserve">Each TO shall advise </w:t>
      </w:r>
      <w:r w:rsidR="0024228C">
        <w:t xml:space="preserve">The Company </w:t>
      </w:r>
      <w:r>
        <w:t xml:space="preserve">of any changes to Outage Definitions or other factors that could affect an Outage.   </w:t>
      </w:r>
    </w:p>
    <w:p w14:paraId="22930DB8" w14:textId="6258C4B1" w:rsidR="005552E2" w:rsidRDefault="005552E2" w:rsidP="003E4C02">
      <w:pPr>
        <w:pStyle w:val="Heading3"/>
        <w:keepLines/>
        <w:tabs>
          <w:tab w:val="clear" w:pos="0"/>
          <w:tab w:val="num" w:pos="851"/>
        </w:tabs>
        <w:ind w:left="851" w:hanging="851"/>
        <w:jc w:val="both"/>
      </w:pPr>
      <w:r>
        <w:t xml:space="preserve">As part of this process </w:t>
      </w:r>
      <w:r w:rsidR="0024228C">
        <w:t xml:space="preserve">The Company </w:t>
      </w:r>
      <w:r>
        <w:t xml:space="preserve">shall advise each TO of any changes to operational arrangements to facilitate an Outage. Agreements for </w:t>
      </w:r>
      <w:r w:rsidR="00712144">
        <w:t xml:space="preserve">operational </w:t>
      </w:r>
      <w:r>
        <w:t xml:space="preserve">actions including Emergency Return to Service Time, demand and generator </w:t>
      </w:r>
      <w:proofErr w:type="spellStart"/>
      <w:r>
        <w:t>intertrip</w:t>
      </w:r>
      <w:proofErr w:type="spellEnd"/>
      <w:r>
        <w:t xml:space="preserve"> requirements and demand transfers shall be confirmed by </w:t>
      </w:r>
      <w:r w:rsidR="0024228C">
        <w:t xml:space="preserve">The Company </w:t>
      </w:r>
      <w:r>
        <w:t xml:space="preserve">with the provider (i.e. TO or User) as appropriate. Any resource requirement for local switching shall be confirmed between each TO and </w:t>
      </w:r>
      <w:r w:rsidR="0024228C">
        <w:t xml:space="preserve">The Company </w:t>
      </w:r>
      <w:r>
        <w:t xml:space="preserve">as part of the Outage Planning process. </w:t>
      </w:r>
    </w:p>
    <w:p w14:paraId="7E8211AC" w14:textId="537BCF53" w:rsidR="005552E2" w:rsidRDefault="005552E2" w:rsidP="003E4C02">
      <w:pPr>
        <w:pStyle w:val="Heading3"/>
        <w:keepLines/>
        <w:tabs>
          <w:tab w:val="clear" w:pos="0"/>
          <w:tab w:val="num" w:pos="851"/>
        </w:tabs>
        <w:ind w:left="851" w:hanging="851"/>
        <w:jc w:val="both"/>
      </w:pPr>
      <w:r>
        <w:t xml:space="preserve">Commissioning requirements shall be finalised, agreed and circulated between each TO and </w:t>
      </w:r>
      <w:r w:rsidR="0024228C">
        <w:t>The Company</w:t>
      </w:r>
      <w:r w:rsidR="00CE6846">
        <w:t xml:space="preserve"> </w:t>
      </w:r>
      <w:r>
        <w:t xml:space="preserve">as part of operational plans in accordance with the requirements of </w:t>
      </w:r>
      <w:r w:rsidRPr="00131923">
        <w:t>STCP 19-4 Commissioning / Decommissioning</w:t>
      </w:r>
      <w:r>
        <w:t>.</w:t>
      </w:r>
    </w:p>
    <w:p w14:paraId="5EECFEC6" w14:textId="007C948B" w:rsidR="005552E2" w:rsidRDefault="005552E2" w:rsidP="003E4C02">
      <w:pPr>
        <w:pStyle w:val="Heading3"/>
        <w:keepLines/>
        <w:tabs>
          <w:tab w:val="clear" w:pos="0"/>
          <w:tab w:val="num" w:pos="851"/>
        </w:tabs>
        <w:ind w:left="851" w:hanging="851"/>
        <w:jc w:val="both"/>
      </w:pPr>
      <w:r>
        <w:t xml:space="preserve">Non-standard running arrangements for interface sites that have been agreed and exchanged by </w:t>
      </w:r>
      <w:r w:rsidR="00CE6846">
        <w:t xml:space="preserve">The Company </w:t>
      </w:r>
      <w:r>
        <w:t>and Users as part of the planning process and copies provided to each relevant TO (in accordance with STC Schedule 3).</w:t>
      </w:r>
    </w:p>
    <w:p w14:paraId="44F6E58B" w14:textId="68E1B43A" w:rsidR="005552E2" w:rsidRDefault="005552E2" w:rsidP="003E4C02">
      <w:pPr>
        <w:pStyle w:val="Heading3"/>
        <w:keepLines/>
        <w:tabs>
          <w:tab w:val="clear" w:pos="0"/>
          <w:tab w:val="num" w:pos="851"/>
        </w:tabs>
        <w:ind w:left="851" w:hanging="851"/>
        <w:jc w:val="both"/>
      </w:pPr>
      <w:r>
        <w:t xml:space="preserve">Any Service Reductions (if greater than 3 hours duration) or new Outages shall be separately recorded in </w:t>
      </w:r>
      <w:r w:rsidR="00CE6846">
        <w:t xml:space="preserve">The Company </w:t>
      </w:r>
      <w:r>
        <w:t xml:space="preserve">Outage database and shall be </w:t>
      </w:r>
      <w:proofErr w:type="gramStart"/>
      <w:r>
        <w:t>taken into account</w:t>
      </w:r>
      <w:proofErr w:type="gramEnd"/>
      <w:r>
        <w:t xml:space="preserve"> in formulating the Outage Plan and operational notes.</w:t>
      </w:r>
    </w:p>
    <w:p w14:paraId="4ED0E9C0" w14:textId="77777777" w:rsidR="005552E2" w:rsidRDefault="005552E2">
      <w:pPr>
        <w:pStyle w:val="Heading3"/>
        <w:keepLines/>
        <w:jc w:val="both"/>
      </w:pPr>
      <w:r>
        <w:t>By 1600 each Friday at the 2 weeks ahead stage:</w:t>
      </w:r>
    </w:p>
    <w:p w14:paraId="3FA445F0" w14:textId="32464FAB" w:rsidR="00C26032" w:rsidRDefault="00CE6846" w:rsidP="003E4C02">
      <w:pPr>
        <w:pStyle w:val="Heading4"/>
        <w:keepLines/>
        <w:tabs>
          <w:tab w:val="clear" w:pos="0"/>
        </w:tabs>
        <w:ind w:left="709" w:hanging="709"/>
        <w:jc w:val="both"/>
      </w:pPr>
      <w:r>
        <w:t xml:space="preserve">The Company </w:t>
      </w:r>
      <w:r w:rsidR="005552E2">
        <w:t>shall provide</w:t>
      </w:r>
      <w:r w:rsidR="002040E5">
        <w:t xml:space="preserve"> to each Onshore TO</w:t>
      </w:r>
      <w:r w:rsidR="005552E2">
        <w:t xml:space="preserve"> the provisional 2 week ahead operational notes </w:t>
      </w:r>
      <w:r w:rsidR="004E223D" w:rsidRPr="00131923">
        <w:t xml:space="preserve">in </w:t>
      </w:r>
      <w:r w:rsidR="00BD5AA6" w:rsidRPr="00131923">
        <w:t>a</w:t>
      </w:r>
      <w:r w:rsidR="004E223D" w:rsidRPr="00131923">
        <w:t xml:space="preserve"> form</w:t>
      </w:r>
      <w:r w:rsidR="00BD5AA6" w:rsidRPr="00131923">
        <w:t xml:space="preserve"> agreed with and acceptable to </w:t>
      </w:r>
      <w:r>
        <w:t xml:space="preserve">The Company </w:t>
      </w:r>
      <w:r w:rsidR="005552E2">
        <w:t>as appropriate for comment by 1600 each Tuesday of the following week.</w:t>
      </w:r>
    </w:p>
    <w:p w14:paraId="1C1BE434" w14:textId="50BD557D" w:rsidR="005552E2" w:rsidRDefault="00CE6846" w:rsidP="003E4C02">
      <w:pPr>
        <w:pStyle w:val="Heading4"/>
        <w:keepLines/>
        <w:tabs>
          <w:tab w:val="clear" w:pos="0"/>
        </w:tabs>
        <w:ind w:left="709" w:hanging="709"/>
        <w:jc w:val="both"/>
      </w:pPr>
      <w:r>
        <w:t xml:space="preserve">The Company </w:t>
      </w:r>
      <w:r w:rsidR="00C26032">
        <w:t xml:space="preserve">shall </w:t>
      </w:r>
      <w:r w:rsidR="006A24DD">
        <w:t xml:space="preserve">make available </w:t>
      </w:r>
      <w:r w:rsidR="00C26032">
        <w:t xml:space="preserve">to each Offshore TO </w:t>
      </w:r>
      <w:r w:rsidR="006A24DD">
        <w:t xml:space="preserve">via </w:t>
      </w:r>
      <w:r>
        <w:t xml:space="preserve">The Company </w:t>
      </w:r>
      <w:r w:rsidR="006A24DD">
        <w:t>Outage Database, the provisional 2 week ahead notes as appropriate for comment by 1600 each Tuesday of the following week.</w:t>
      </w:r>
    </w:p>
    <w:p w14:paraId="750E5476" w14:textId="77777777" w:rsidR="005552E2" w:rsidRDefault="005552E2">
      <w:pPr>
        <w:pStyle w:val="Heading3"/>
        <w:keepLines/>
        <w:jc w:val="both"/>
      </w:pPr>
      <w:r>
        <w:t xml:space="preserve">By 1600 each Thursday: </w:t>
      </w:r>
    </w:p>
    <w:p w14:paraId="41CB2E33" w14:textId="457C2762" w:rsidR="00F43B3F" w:rsidRDefault="00CE6846" w:rsidP="003E4C02">
      <w:pPr>
        <w:pStyle w:val="Heading4"/>
        <w:keepLines/>
        <w:tabs>
          <w:tab w:val="clear" w:pos="0"/>
          <w:tab w:val="num" w:pos="709"/>
        </w:tabs>
        <w:ind w:left="709" w:hanging="709"/>
      </w:pPr>
      <w:r>
        <w:t xml:space="preserve">The Company </w:t>
      </w:r>
      <w:r w:rsidR="005552E2">
        <w:t>shall provide to each TO a copy of the Outage Plan covering the 4 weeks ahead period. This may be in writing or by electronic file transfer, as agreed with that TO.</w:t>
      </w:r>
    </w:p>
    <w:p w14:paraId="2AB833C5" w14:textId="603B80B8" w:rsidR="006A396A" w:rsidRDefault="00F43B3F" w:rsidP="003E4C02">
      <w:pPr>
        <w:pStyle w:val="Heading4"/>
        <w:keepLines/>
        <w:tabs>
          <w:tab w:val="clear" w:pos="0"/>
          <w:tab w:val="num" w:pos="709"/>
        </w:tabs>
        <w:ind w:left="709" w:hanging="709"/>
      </w:pPr>
      <w:r w:rsidRPr="006B57AC">
        <w:t xml:space="preserve">Outages represented on all </w:t>
      </w:r>
      <w:proofErr w:type="spellStart"/>
      <w:r w:rsidR="00AE217F">
        <w:t>eNAMS</w:t>
      </w:r>
      <w:proofErr w:type="spellEnd"/>
      <w:r w:rsidRPr="006B57AC">
        <w:t xml:space="preserve"> reports must include both outages with</w:t>
      </w:r>
      <w:r w:rsidR="007F7BC9">
        <w:t>in</w:t>
      </w:r>
      <w:r w:rsidRPr="006B57AC">
        <w:t xml:space="preserve"> a TO netwo</w:t>
      </w:r>
      <w:r w:rsidR="00C33B45">
        <w:t xml:space="preserve">rk, and all outages within the </w:t>
      </w:r>
      <w:r w:rsidR="00BA6B2C">
        <w:t>b</w:t>
      </w:r>
      <w:r w:rsidR="00C33B45">
        <w:t>o</w:t>
      </w:r>
      <w:r w:rsidRPr="006B57AC">
        <w:t xml:space="preserve">undary of </w:t>
      </w:r>
      <w:r w:rsidR="00BA6B2C">
        <w:t>i</w:t>
      </w:r>
      <w:r w:rsidRPr="006B57AC">
        <w:t>nfluence for that TO</w:t>
      </w:r>
      <w:r w:rsidR="005552E2" w:rsidRPr="006B57AC">
        <w:t xml:space="preserve"> </w:t>
      </w:r>
    </w:p>
    <w:p w14:paraId="77A6CCDA" w14:textId="77777777" w:rsidR="005552E2" w:rsidRDefault="005552E2" w:rsidP="006A396A">
      <w:pPr>
        <w:pStyle w:val="Heading4"/>
        <w:keepLines/>
      </w:pPr>
      <w:r>
        <w:t xml:space="preserve">By 1600 each Friday at the week ahead stage: </w:t>
      </w:r>
    </w:p>
    <w:p w14:paraId="550DC18D" w14:textId="04EEDCA3" w:rsidR="00C33B45" w:rsidRDefault="00CE6846" w:rsidP="00741333">
      <w:pPr>
        <w:pStyle w:val="Heading4"/>
        <w:keepLines/>
        <w:numPr>
          <w:ilvl w:val="4"/>
          <w:numId w:val="1"/>
        </w:numPr>
        <w:tabs>
          <w:tab w:val="clear" w:pos="0"/>
        </w:tabs>
        <w:ind w:left="851" w:hanging="851"/>
        <w:jc w:val="both"/>
      </w:pPr>
      <w:r>
        <w:lastRenderedPageBreak/>
        <w:t xml:space="preserve">The Company </w:t>
      </w:r>
      <w:r w:rsidR="005552E2">
        <w:t>shall provide</w:t>
      </w:r>
      <w:r w:rsidR="004E223D">
        <w:t xml:space="preserve"> </w:t>
      </w:r>
      <w:r w:rsidR="002040E5">
        <w:t xml:space="preserve">to each Onshore TO </w:t>
      </w:r>
      <w:r w:rsidR="005552E2">
        <w:t xml:space="preserve">final operational notes </w:t>
      </w:r>
      <w:r w:rsidR="00BD5AA6" w:rsidRPr="00131923">
        <w:t xml:space="preserve">in a form agreed with and acceptable to </w:t>
      </w:r>
      <w:r>
        <w:t xml:space="preserve">The Company </w:t>
      </w:r>
      <w:r w:rsidR="005552E2">
        <w:t xml:space="preserve">containing details of all significant Outages and associated </w:t>
      </w:r>
      <w:r w:rsidR="00712144">
        <w:t>operational</w:t>
      </w:r>
      <w:r w:rsidR="005552E2">
        <w:t xml:space="preserve"> actions. The operational notes shall be based on the most recent System analytical studies and shall be provided to each </w:t>
      </w:r>
      <w:r w:rsidR="006A24DD">
        <w:t xml:space="preserve">Onshore </w:t>
      </w:r>
      <w:r w:rsidR="005552E2">
        <w:t xml:space="preserve">TO for Outages of, or which are likely to materially affect, that </w:t>
      </w:r>
      <w:r w:rsidR="006A24DD">
        <w:t xml:space="preserve">Onshore </w:t>
      </w:r>
      <w:r w:rsidR="005552E2">
        <w:t xml:space="preserve">TO’s Transmission System and any relevant User Outages (in accordance with STC Schedule 3). </w:t>
      </w:r>
      <w:r>
        <w:t xml:space="preserve">The Company </w:t>
      </w:r>
      <w:r w:rsidR="005552E2">
        <w:t xml:space="preserve">shall notify the relevant </w:t>
      </w:r>
      <w:r w:rsidR="002040E5">
        <w:t xml:space="preserve">Onshore </w:t>
      </w:r>
      <w:r w:rsidR="005552E2">
        <w:t>TO of any subsequent changes to the operational notes.</w:t>
      </w:r>
    </w:p>
    <w:p w14:paraId="0BC72FE4" w14:textId="48AEE615" w:rsidR="005552E2" w:rsidRDefault="00CE6846" w:rsidP="003E4C02">
      <w:pPr>
        <w:pStyle w:val="Heading4"/>
        <w:keepLines/>
        <w:numPr>
          <w:ilvl w:val="4"/>
          <w:numId w:val="1"/>
        </w:numPr>
        <w:tabs>
          <w:tab w:val="clear" w:pos="0"/>
          <w:tab w:val="left" w:pos="851"/>
        </w:tabs>
        <w:ind w:left="851" w:hanging="851"/>
        <w:jc w:val="both"/>
      </w:pPr>
      <w:r>
        <w:t xml:space="preserve">The Company </w:t>
      </w:r>
      <w:r w:rsidR="00C33B45">
        <w:t>shall provide to each Offshore TO</w:t>
      </w:r>
      <w:r w:rsidR="005552E2">
        <w:t xml:space="preserve"> </w:t>
      </w:r>
      <w:r w:rsidR="006A24DD">
        <w:t xml:space="preserve">via the </w:t>
      </w:r>
      <w:proofErr w:type="spellStart"/>
      <w:r w:rsidR="009A5001">
        <w:t>The</w:t>
      </w:r>
      <w:proofErr w:type="spellEnd"/>
      <w:r w:rsidR="009A5001">
        <w:t xml:space="preserve"> Company </w:t>
      </w:r>
      <w:r w:rsidR="006A24DD">
        <w:t xml:space="preserve">Outage Database final notes containing details of all significant outages and relevant operational actions.  The notes will be based on the most recent system analytical studies and shall be provided to each Offshore TO for outages of, or which are likely to materially affect, that Offshore TO’s transmission system and any relevant user outages (in accordance with STC Schedule 3). </w:t>
      </w:r>
      <w:r w:rsidR="009A5001">
        <w:t xml:space="preserve">The Company </w:t>
      </w:r>
      <w:r w:rsidR="006A24DD">
        <w:t>shall notify the relevant Offshore TO of any subsequent change to these notes.</w:t>
      </w:r>
    </w:p>
    <w:p w14:paraId="7385065B" w14:textId="77777777" w:rsidR="005552E2" w:rsidRDefault="005552E2" w:rsidP="003E4C02">
      <w:pPr>
        <w:pStyle w:val="Heading3"/>
        <w:keepLines/>
        <w:tabs>
          <w:tab w:val="clear" w:pos="0"/>
          <w:tab w:val="num" w:pos="851"/>
        </w:tabs>
        <w:jc w:val="both"/>
      </w:pPr>
      <w:proofErr w:type="gramStart"/>
      <w:r>
        <w:t>On a daily basis</w:t>
      </w:r>
      <w:proofErr w:type="gramEnd"/>
      <w:r>
        <w:t xml:space="preserve"> in the current week: </w:t>
      </w:r>
    </w:p>
    <w:p w14:paraId="5151CAAB" w14:textId="652E2267" w:rsidR="009351BE" w:rsidRDefault="009A5001" w:rsidP="004B71D5">
      <w:pPr>
        <w:pStyle w:val="Heading4"/>
        <w:keepLines/>
        <w:tabs>
          <w:tab w:val="clear" w:pos="0"/>
          <w:tab w:val="num" w:pos="851"/>
        </w:tabs>
        <w:spacing w:after="0"/>
        <w:ind w:left="851" w:hanging="851"/>
        <w:jc w:val="both"/>
      </w:pPr>
      <w:r>
        <w:t xml:space="preserve">The Company </w:t>
      </w:r>
      <w:r w:rsidR="005552E2">
        <w:t xml:space="preserve">shall review the day ahead </w:t>
      </w:r>
      <w:r w:rsidR="00BC3A94">
        <w:t xml:space="preserve">National Electricity </w:t>
      </w:r>
      <w:r w:rsidR="005552E2">
        <w:t xml:space="preserve">Transmission System security and applicable operational notes.  </w:t>
      </w:r>
      <w:r>
        <w:t xml:space="preserve">The Company </w:t>
      </w:r>
      <w:r w:rsidR="005552E2">
        <w:t xml:space="preserve">shall use all reasonable endeavours to issue the day ahead Outage Plan to </w:t>
      </w:r>
      <w:r w:rsidR="009351BE">
        <w:t xml:space="preserve">each </w:t>
      </w:r>
      <w:r w:rsidR="005552E2">
        <w:t xml:space="preserve">TO and </w:t>
      </w:r>
      <w:r>
        <w:t xml:space="preserve">The Company </w:t>
      </w:r>
      <w:r w:rsidR="005552E2">
        <w:t>Control Phase by 1600</w:t>
      </w:r>
      <w:r w:rsidR="00B13DA7">
        <w:t>hrs</w:t>
      </w:r>
      <w:r w:rsidR="005552E2">
        <w:t xml:space="preserve">. </w:t>
      </w:r>
      <w:proofErr w:type="gramStart"/>
      <w:r w:rsidR="005552E2">
        <w:t>In order to</w:t>
      </w:r>
      <w:proofErr w:type="gramEnd"/>
      <w:r w:rsidR="005552E2">
        <w:t xml:space="preserve"> allow for the timely completion of the process any changes relevant to the following day received after 15</w:t>
      </w:r>
      <w:r w:rsidR="00B13DA7">
        <w:t>:</w:t>
      </w:r>
      <w:r w:rsidR="005552E2">
        <w:t xml:space="preserve">30hrs shall normally be referred to </w:t>
      </w:r>
      <w:r>
        <w:t xml:space="preserve">The Company </w:t>
      </w:r>
      <w:r w:rsidR="005552E2">
        <w:t xml:space="preserve">Control Phase for consideration (see </w:t>
      </w:r>
      <w:r w:rsidR="00D11F88">
        <w:t>S</w:t>
      </w:r>
      <w:r w:rsidR="005552E2">
        <w:t>ection 4.5).</w:t>
      </w:r>
      <w:r w:rsidR="009351BE">
        <w:t xml:space="preserve"> </w:t>
      </w:r>
    </w:p>
    <w:p w14:paraId="1E5BCAF9" w14:textId="56ED46A4" w:rsidR="005552E2" w:rsidRDefault="005552E2" w:rsidP="009351BE">
      <w:pPr>
        <w:pStyle w:val="Heading4"/>
        <w:keepLines/>
        <w:numPr>
          <w:ilvl w:val="0"/>
          <w:numId w:val="0"/>
        </w:numPr>
        <w:jc w:val="both"/>
      </w:pPr>
    </w:p>
    <w:p w14:paraId="428681F5" w14:textId="77777777" w:rsidR="005552E2" w:rsidRDefault="005552E2">
      <w:pPr>
        <w:pStyle w:val="Heading2"/>
        <w:keepLines/>
      </w:pPr>
      <w:r>
        <w:t xml:space="preserve">Control Phase </w:t>
      </w:r>
    </w:p>
    <w:p w14:paraId="3D346321" w14:textId="77777777" w:rsidR="005552E2" w:rsidRDefault="005552E2" w:rsidP="003E4C02">
      <w:pPr>
        <w:pStyle w:val="Heading3"/>
        <w:keepLines/>
        <w:tabs>
          <w:tab w:val="clear" w:pos="0"/>
          <w:tab w:val="num" w:pos="851"/>
        </w:tabs>
        <w:ind w:left="851" w:hanging="851"/>
        <w:jc w:val="both"/>
      </w:pPr>
      <w:r w:rsidRPr="00131923">
        <w:t>STCP 1-1 Operational Switching</w:t>
      </w:r>
      <w:r>
        <w:t xml:space="preserve"> should be </w:t>
      </w:r>
      <w:proofErr w:type="gramStart"/>
      <w:r>
        <w:t>followed after</w:t>
      </w:r>
      <w:proofErr w:type="gramEnd"/>
      <w:r>
        <w:t xml:space="preserve"> the handover of the Outage Plan from planning to the Control Phase.</w:t>
      </w:r>
    </w:p>
    <w:p w14:paraId="1DCBBBA3" w14:textId="77777777" w:rsidR="005552E2" w:rsidRDefault="005552E2">
      <w:pPr>
        <w:pStyle w:val="Heading3"/>
        <w:keepLines/>
        <w:numPr>
          <w:ilvl w:val="0"/>
          <w:numId w:val="0"/>
        </w:numPr>
        <w:jc w:val="both"/>
      </w:pPr>
    </w:p>
    <w:p w14:paraId="2BEA1D1B" w14:textId="77777777" w:rsidR="005552E2" w:rsidRDefault="005552E2">
      <w:pPr>
        <w:pStyle w:val="Heading1"/>
        <w:keepLines/>
      </w:pPr>
      <w:r>
        <w:t>Change Management</w:t>
      </w:r>
    </w:p>
    <w:p w14:paraId="4F6B53D3" w14:textId="77777777" w:rsidR="005552E2" w:rsidRDefault="005552E2">
      <w:pPr>
        <w:pStyle w:val="Heading2"/>
        <w:keepLines/>
      </w:pPr>
      <w:r>
        <w:t>Objectives</w:t>
      </w:r>
    </w:p>
    <w:p w14:paraId="637B9646" w14:textId="64F82C83" w:rsidR="005552E2" w:rsidRDefault="005552E2" w:rsidP="003E4C02">
      <w:pPr>
        <w:pStyle w:val="Heading3"/>
        <w:keepLines/>
        <w:tabs>
          <w:tab w:val="clear" w:pos="0"/>
          <w:tab w:val="num" w:pos="851"/>
        </w:tabs>
        <w:ind w:left="851" w:hanging="851"/>
        <w:jc w:val="both"/>
      </w:pPr>
      <w:proofErr w:type="gramStart"/>
      <w:r>
        <w:t>In order to</w:t>
      </w:r>
      <w:proofErr w:type="gramEnd"/>
      <w:r>
        <w:t xml:space="preserve"> maintain a stable Outage Plan that gives optimum </w:t>
      </w:r>
      <w:r w:rsidR="00BC3A94">
        <w:t>National Electricity</w:t>
      </w:r>
      <w:r>
        <w:t xml:space="preserve"> Transmission System access and facilitates delivery of priority work</w:t>
      </w:r>
      <w:r w:rsidR="0017508F">
        <w:t>,</w:t>
      </w:r>
      <w:r>
        <w:t xml:space="preserve"> it is essential that any changes to the plan are </w:t>
      </w:r>
      <w:proofErr w:type="gramStart"/>
      <w:r>
        <w:t>controlled</w:t>
      </w:r>
      <w:proofErr w:type="gramEnd"/>
      <w:r>
        <w:t xml:space="preserve"> and risk assessed. </w:t>
      </w:r>
    </w:p>
    <w:p w14:paraId="1740E65B" w14:textId="77777777" w:rsidR="005552E2" w:rsidRDefault="005552E2" w:rsidP="003E4C02">
      <w:pPr>
        <w:pStyle w:val="Heading3"/>
        <w:keepLines/>
        <w:tabs>
          <w:tab w:val="clear" w:pos="0"/>
          <w:tab w:val="num" w:pos="851"/>
        </w:tabs>
        <w:ind w:left="851" w:hanging="851"/>
        <w:jc w:val="both"/>
      </w:pPr>
      <w:r>
        <w:t xml:space="preserve">The change management process shall ensure that all change requests after </w:t>
      </w:r>
      <w:r w:rsidR="00932A8D">
        <w:t xml:space="preserve">Plan Freeze at </w:t>
      </w:r>
      <w:r>
        <w:t xml:space="preserve">week 49 are monitored and the process and results are auditable. </w:t>
      </w:r>
    </w:p>
    <w:p w14:paraId="2FD1EC41" w14:textId="77777777" w:rsidR="005552E2" w:rsidRDefault="005552E2" w:rsidP="003E4C02">
      <w:pPr>
        <w:pStyle w:val="Heading3"/>
        <w:keepLines/>
        <w:tabs>
          <w:tab w:val="clear" w:pos="0"/>
          <w:tab w:val="num" w:pos="851"/>
        </w:tabs>
        <w:ind w:left="851" w:hanging="851"/>
        <w:jc w:val="both"/>
      </w:pPr>
      <w:r>
        <w:t>The change management process shall be followed for any change to an Outage Definition following issue of the Final Outage Plan.</w:t>
      </w:r>
    </w:p>
    <w:p w14:paraId="2361401F" w14:textId="77777777" w:rsidR="005552E2" w:rsidRDefault="005552E2" w:rsidP="003E4C02">
      <w:pPr>
        <w:pStyle w:val="Heading3"/>
        <w:keepLines/>
        <w:tabs>
          <w:tab w:val="clear" w:pos="0"/>
          <w:tab w:val="num" w:pos="851"/>
        </w:tabs>
        <w:ind w:left="851" w:hanging="851"/>
        <w:jc w:val="both"/>
      </w:pPr>
      <w:r>
        <w:t>Change requests shall be given due consideration by all the affected Parties. Making changes to the Outage Plan may be iterative to ensure essential work can be added to the plan and less essential work moved or deleted from the plan where resource limits are infringed</w:t>
      </w:r>
      <w:r>
        <w:rPr>
          <w:i/>
        </w:rPr>
        <w:t>.</w:t>
      </w:r>
      <w:r>
        <w:t xml:space="preserve"> </w:t>
      </w:r>
    </w:p>
    <w:p w14:paraId="64E5BC2D" w14:textId="1117988D" w:rsidR="005552E2" w:rsidRDefault="009A5001" w:rsidP="003E4C02">
      <w:pPr>
        <w:pStyle w:val="Heading3"/>
        <w:keepLines/>
        <w:tabs>
          <w:tab w:val="clear" w:pos="0"/>
          <w:tab w:val="num" w:pos="851"/>
        </w:tabs>
        <w:ind w:left="851" w:hanging="851"/>
        <w:jc w:val="both"/>
      </w:pPr>
      <w:r>
        <w:t xml:space="preserve">The Company </w:t>
      </w:r>
      <w:r w:rsidR="005552E2">
        <w:t>and the TO shall respond to all change requests as soon as reasonably practicable and taking account of the time remaining from the change request date to the Outage start or date of change.</w:t>
      </w:r>
    </w:p>
    <w:p w14:paraId="5C70FF29" w14:textId="77777777" w:rsidR="005552E2" w:rsidRDefault="005552E2">
      <w:pPr>
        <w:pStyle w:val="Heading2"/>
        <w:keepLines/>
      </w:pPr>
      <w:r>
        <w:t>Change Categories</w:t>
      </w:r>
    </w:p>
    <w:p w14:paraId="75F9A88D" w14:textId="5C35AD96" w:rsidR="005552E2" w:rsidRDefault="005552E2" w:rsidP="003E4C02">
      <w:pPr>
        <w:pStyle w:val="Heading3"/>
        <w:keepLines/>
        <w:tabs>
          <w:tab w:val="clear" w:pos="0"/>
        </w:tabs>
        <w:ind w:left="851" w:hanging="851"/>
        <w:jc w:val="both"/>
      </w:pPr>
      <w:r>
        <w:t xml:space="preserve">Changes to the Outage Plan shall be categorised. Change monitoring codes for use in the register within the Outage database shall be agreed between </w:t>
      </w:r>
      <w:r w:rsidR="009A5001">
        <w:t xml:space="preserve">The Company </w:t>
      </w:r>
      <w:r>
        <w:t>and the TOs</w:t>
      </w:r>
      <w:r w:rsidR="00932A8D">
        <w:t xml:space="preserve"> and are contained</w:t>
      </w:r>
      <w:r w:rsidR="00AF0BD6">
        <w:t xml:space="preserve"> </w:t>
      </w:r>
      <w:r w:rsidR="00494AAE">
        <w:t xml:space="preserve">in </w:t>
      </w:r>
      <w:r w:rsidR="00932A8D" w:rsidRPr="00131923">
        <w:t>STCP 11-</w:t>
      </w:r>
      <w:r w:rsidR="00494AAE" w:rsidRPr="00131923">
        <w:t>2</w:t>
      </w:r>
      <w:r w:rsidR="00932A8D" w:rsidRPr="00131923">
        <w:t xml:space="preserve"> Outage Data </w:t>
      </w:r>
      <w:r w:rsidR="00494AAE" w:rsidRPr="00131923">
        <w:t>E</w:t>
      </w:r>
      <w:r w:rsidR="00932A8D" w:rsidRPr="00131923">
        <w:t>xchange</w:t>
      </w:r>
      <w:r>
        <w:t>.</w:t>
      </w:r>
    </w:p>
    <w:p w14:paraId="05C40F34" w14:textId="77777777" w:rsidR="005552E2" w:rsidRDefault="005552E2">
      <w:pPr>
        <w:pStyle w:val="Heading2"/>
        <w:keepLines/>
      </w:pPr>
      <w:r>
        <w:t>Process</w:t>
      </w:r>
    </w:p>
    <w:p w14:paraId="4D87F99C" w14:textId="77777777" w:rsidR="005552E2" w:rsidRDefault="005552E2" w:rsidP="003E4C02">
      <w:pPr>
        <w:pStyle w:val="Heading3"/>
        <w:keepLines/>
        <w:tabs>
          <w:tab w:val="clear" w:pos="0"/>
          <w:tab w:val="num" w:pos="851"/>
        </w:tabs>
        <w:ind w:left="851" w:hanging="851"/>
        <w:jc w:val="both"/>
      </w:pPr>
      <w:r>
        <w:lastRenderedPageBreak/>
        <w:t xml:space="preserve">Each Party shall keep the Outage Plan under </w:t>
      </w:r>
      <w:r w:rsidR="00FF7122">
        <w:t xml:space="preserve">continuous </w:t>
      </w:r>
      <w:r>
        <w:t>review (including up to the end of an Outage) and as soon as a Party becomes aware that a change is required to such Outage Plan, that Party shall:</w:t>
      </w:r>
    </w:p>
    <w:p w14:paraId="747FA697" w14:textId="73C3966E" w:rsidR="005552E2" w:rsidRDefault="005552E2" w:rsidP="00812136">
      <w:pPr>
        <w:pStyle w:val="Heading4"/>
        <w:keepLines/>
        <w:numPr>
          <w:ilvl w:val="0"/>
          <w:numId w:val="28"/>
        </w:numPr>
        <w:tabs>
          <w:tab w:val="clear" w:pos="360"/>
          <w:tab w:val="num" w:pos="1080"/>
        </w:tabs>
        <w:spacing w:after="0"/>
        <w:ind w:left="1077" w:hanging="357"/>
        <w:jc w:val="both"/>
      </w:pPr>
      <w:r>
        <w:t xml:space="preserve">if a TO, request a change to the Outage Plan to </w:t>
      </w:r>
      <w:r w:rsidR="009A5001">
        <w:t xml:space="preserve">The Company </w:t>
      </w:r>
      <w:r>
        <w:t>including with such Outage change request a brief description of the reason(s) for the change; or</w:t>
      </w:r>
    </w:p>
    <w:p w14:paraId="6026F5A6" w14:textId="58115413" w:rsidR="005552E2" w:rsidRDefault="005552E2" w:rsidP="00812136">
      <w:pPr>
        <w:pStyle w:val="Heading4"/>
        <w:keepLines/>
        <w:numPr>
          <w:ilvl w:val="0"/>
          <w:numId w:val="28"/>
        </w:numPr>
        <w:tabs>
          <w:tab w:val="clear" w:pos="360"/>
          <w:tab w:val="num" w:pos="1080"/>
        </w:tabs>
        <w:ind w:left="1077" w:hanging="357"/>
        <w:jc w:val="both"/>
      </w:pPr>
      <w:proofErr w:type="gramStart"/>
      <w:r>
        <w:t xml:space="preserve">if  </w:t>
      </w:r>
      <w:r w:rsidR="009A5001">
        <w:t>The</w:t>
      </w:r>
      <w:proofErr w:type="gramEnd"/>
      <w:r w:rsidR="009A5001">
        <w:t xml:space="preserve"> Company</w:t>
      </w:r>
      <w:r>
        <w:t xml:space="preserve">, notify each </w:t>
      </w:r>
      <w:r w:rsidR="00932A8D">
        <w:t xml:space="preserve">affected </w:t>
      </w:r>
      <w:r>
        <w:t xml:space="preserve">TO that </w:t>
      </w:r>
      <w:r w:rsidR="009A5001">
        <w:t xml:space="preserve">The Company </w:t>
      </w:r>
      <w:r>
        <w:t xml:space="preserve">itself requests or another TO </w:t>
      </w:r>
      <w:r w:rsidR="00AF0BD6">
        <w:t xml:space="preserve">or a </w:t>
      </w:r>
      <w:proofErr w:type="gramStart"/>
      <w:r w:rsidR="00AF0BD6">
        <w:t xml:space="preserve">User  </w:t>
      </w:r>
      <w:r>
        <w:t>has</w:t>
      </w:r>
      <w:proofErr w:type="gramEnd"/>
      <w:r>
        <w:t xml:space="preserve"> requested (as appropriate</w:t>
      </w:r>
      <w:proofErr w:type="gramStart"/>
      <w:r>
        <w:t>)</w:t>
      </w:r>
      <w:r w:rsidR="00FF7122">
        <w:t xml:space="preserve">, </w:t>
      </w:r>
      <w:r>
        <w:t xml:space="preserve"> a</w:t>
      </w:r>
      <w:proofErr w:type="gramEnd"/>
      <w:r>
        <w:t xml:space="preserve"> change to the Outage Plan to the extent that it considers </w:t>
      </w:r>
      <w:r w:rsidR="00FF7122">
        <w:t>is</w:t>
      </w:r>
      <w:r>
        <w:t xml:space="preserve"> likely to materially affect that TO’s Transmission </w:t>
      </w:r>
      <w:proofErr w:type="gramStart"/>
      <w:r>
        <w:t>System</w:t>
      </w:r>
      <w:r w:rsidR="00FF7122">
        <w:t>;</w:t>
      </w:r>
      <w:proofErr w:type="gramEnd"/>
      <w:r>
        <w:t xml:space="preserve"> </w:t>
      </w:r>
      <w:r w:rsidR="00AF0BD6">
        <w:t xml:space="preserve">including </w:t>
      </w:r>
      <w:r>
        <w:t>a brief description of the reason(s) for the change.</w:t>
      </w:r>
    </w:p>
    <w:p w14:paraId="51AAD8D1" w14:textId="77777777" w:rsidR="005552E2" w:rsidRDefault="005552E2" w:rsidP="003E4C02">
      <w:pPr>
        <w:pStyle w:val="Heading3"/>
        <w:keepLines/>
        <w:tabs>
          <w:tab w:val="clear" w:pos="0"/>
          <w:tab w:val="num" w:pos="851"/>
        </w:tabs>
        <w:ind w:left="851" w:hanging="851"/>
        <w:jc w:val="both"/>
      </w:pPr>
      <w:r>
        <w:t xml:space="preserve">A change request may be made or provided verbally where it is necessary and expedient to do so, provided that such a change request or notice is confirmed in writing as soon as reasonably practicable by the Party making </w:t>
      </w:r>
      <w:r w:rsidR="00B13DA7">
        <w:t>the change request</w:t>
      </w:r>
      <w:r>
        <w:t>.</w:t>
      </w:r>
    </w:p>
    <w:p w14:paraId="224C98E7" w14:textId="77777777" w:rsidR="005552E2" w:rsidRDefault="005552E2" w:rsidP="003E4C02">
      <w:pPr>
        <w:pStyle w:val="Heading3"/>
        <w:keepLines/>
        <w:tabs>
          <w:tab w:val="clear" w:pos="0"/>
          <w:tab w:val="num" w:pos="851"/>
        </w:tabs>
        <w:ind w:left="851" w:hanging="851"/>
        <w:jc w:val="both"/>
      </w:pPr>
      <w:r>
        <w:t>Any change request for a new Outage made pursuant to paragraph 5.3.1 shall include, to the extent reasonably practicable, an Outage Definition as described in 1.3.3.1.</w:t>
      </w:r>
    </w:p>
    <w:p w14:paraId="6F929AA0" w14:textId="73A8ECAA" w:rsidR="005552E2" w:rsidRDefault="009A5001" w:rsidP="003E4C02">
      <w:pPr>
        <w:pStyle w:val="Heading3"/>
        <w:keepLines/>
        <w:tabs>
          <w:tab w:val="clear" w:pos="0"/>
          <w:tab w:val="num" w:pos="851"/>
        </w:tabs>
        <w:ind w:left="851" w:hanging="851"/>
        <w:jc w:val="both"/>
      </w:pPr>
      <w:r>
        <w:t xml:space="preserve">The Company </w:t>
      </w:r>
      <w:r w:rsidR="005552E2">
        <w:t xml:space="preserve">shall maintain a register within </w:t>
      </w:r>
      <w:r>
        <w:t xml:space="preserve">The Company </w:t>
      </w:r>
      <w:r w:rsidR="005552E2">
        <w:t>Outage database, which records in relation to any change which is made to the Outage Plan after week 49</w:t>
      </w:r>
      <w:r w:rsidR="00AF0BD6">
        <w:t>:</w:t>
      </w:r>
    </w:p>
    <w:p w14:paraId="6642DB9E" w14:textId="77777777" w:rsidR="005552E2" w:rsidRDefault="005552E2" w:rsidP="00812136">
      <w:pPr>
        <w:pStyle w:val="Heading4"/>
        <w:keepLines/>
        <w:numPr>
          <w:ilvl w:val="0"/>
          <w:numId w:val="29"/>
        </w:numPr>
        <w:tabs>
          <w:tab w:val="clear" w:pos="360"/>
          <w:tab w:val="num" w:pos="1080"/>
        </w:tabs>
        <w:spacing w:after="0"/>
        <w:ind w:left="1077" w:hanging="357"/>
        <w:jc w:val="both"/>
      </w:pPr>
      <w:r>
        <w:t xml:space="preserve">a description of the change, including (where appropriate) the date(s) and times specified for an Outage in the Outage Plan both immediately prior to the time of the change and as </w:t>
      </w:r>
      <w:proofErr w:type="gramStart"/>
      <w:r>
        <w:t>changed;</w:t>
      </w:r>
      <w:proofErr w:type="gramEnd"/>
    </w:p>
    <w:p w14:paraId="2DF02107" w14:textId="77777777" w:rsidR="005552E2" w:rsidRDefault="005552E2" w:rsidP="00812136">
      <w:pPr>
        <w:pStyle w:val="Heading4"/>
        <w:keepLines/>
        <w:numPr>
          <w:ilvl w:val="0"/>
          <w:numId w:val="29"/>
        </w:numPr>
        <w:tabs>
          <w:tab w:val="clear" w:pos="360"/>
          <w:tab w:val="num" w:pos="1080"/>
        </w:tabs>
        <w:spacing w:after="0"/>
        <w:ind w:left="1077" w:hanging="357"/>
        <w:jc w:val="both"/>
      </w:pPr>
      <w:r>
        <w:t xml:space="preserve">the identity of the Party which proposed or requested the Outage </w:t>
      </w:r>
      <w:proofErr w:type="gramStart"/>
      <w:r>
        <w:t>change;</w:t>
      </w:r>
      <w:proofErr w:type="gramEnd"/>
      <w:r>
        <w:t xml:space="preserve"> </w:t>
      </w:r>
    </w:p>
    <w:p w14:paraId="702FE135" w14:textId="77777777" w:rsidR="005552E2" w:rsidRDefault="005552E2" w:rsidP="00812136">
      <w:pPr>
        <w:pStyle w:val="Heading4"/>
        <w:keepLines/>
        <w:numPr>
          <w:ilvl w:val="0"/>
          <w:numId w:val="29"/>
        </w:numPr>
        <w:tabs>
          <w:tab w:val="clear" w:pos="360"/>
          <w:tab w:val="num" w:pos="1080"/>
        </w:tabs>
        <w:ind w:left="1077" w:hanging="357"/>
        <w:jc w:val="both"/>
      </w:pPr>
      <w:r>
        <w:t xml:space="preserve">a brief description of the reason for the Outage </w:t>
      </w:r>
      <w:proofErr w:type="gramStart"/>
      <w:r>
        <w:t>change;</w:t>
      </w:r>
      <w:proofErr w:type="gramEnd"/>
    </w:p>
    <w:p w14:paraId="77DF9C05" w14:textId="7B41B676" w:rsidR="005552E2" w:rsidRDefault="005552E2" w:rsidP="003E4C02">
      <w:pPr>
        <w:pStyle w:val="Heading3"/>
        <w:keepLines/>
        <w:tabs>
          <w:tab w:val="clear" w:pos="0"/>
          <w:tab w:val="num" w:pos="851"/>
        </w:tabs>
        <w:ind w:left="851" w:hanging="851"/>
        <w:jc w:val="both"/>
      </w:pPr>
      <w:r>
        <w:t xml:space="preserve">Where possible, any conflicts that arise shall be resolved through a collaborative process. </w:t>
      </w:r>
      <w:r w:rsidR="009A5001">
        <w:t xml:space="preserve">The Company </w:t>
      </w:r>
      <w:r>
        <w:t>shall discuss alternatives with the relevant TO(s) so that the optimal decision can be taken. This process may vary significantly dependant on the specifics of each situation.</w:t>
      </w:r>
    </w:p>
    <w:p w14:paraId="58717010" w14:textId="77777777" w:rsidR="005552E2" w:rsidRDefault="005552E2">
      <w:pPr>
        <w:pStyle w:val="Heading3"/>
        <w:keepLines/>
        <w:numPr>
          <w:ilvl w:val="0"/>
          <w:numId w:val="0"/>
        </w:numPr>
      </w:pPr>
    </w:p>
    <w:p w14:paraId="12E50695" w14:textId="77777777" w:rsidR="005552E2" w:rsidRDefault="005552E2">
      <w:pPr>
        <w:pStyle w:val="Heading1"/>
        <w:keepLines/>
      </w:pPr>
      <w:r>
        <w:t>Additional Considerations</w:t>
      </w:r>
    </w:p>
    <w:p w14:paraId="773A43C3" w14:textId="77777777" w:rsidR="005552E2" w:rsidRDefault="005552E2">
      <w:pPr>
        <w:pStyle w:val="Heading2"/>
        <w:keepLines/>
      </w:pPr>
      <w:r>
        <w:t>Cross Boundary Outages</w:t>
      </w:r>
    </w:p>
    <w:p w14:paraId="1146948B" w14:textId="5134E57F" w:rsidR="005552E2" w:rsidRDefault="00E20B4B" w:rsidP="003E4C02">
      <w:pPr>
        <w:pStyle w:val="Heading3"/>
        <w:keepLines/>
        <w:tabs>
          <w:tab w:val="clear" w:pos="0"/>
          <w:tab w:val="num" w:pos="709"/>
        </w:tabs>
        <w:ind w:left="851" w:hanging="851"/>
        <w:jc w:val="both"/>
      </w:pPr>
      <w:r>
        <w:tab/>
      </w:r>
      <w:r w:rsidR="005552E2">
        <w:t xml:space="preserve">Cross boundary Outages between TO:TO shall be duplicated in the Outage Plan, although the Party with </w:t>
      </w:r>
      <w:proofErr w:type="gramStart"/>
      <w:r w:rsidR="005552E2">
        <w:t>the majority of</w:t>
      </w:r>
      <w:proofErr w:type="gramEnd"/>
      <w:r w:rsidR="005552E2">
        <w:t xml:space="preserve"> work shall take the lead in proposing the Outage (following liaison). The </w:t>
      </w:r>
      <w:r w:rsidR="004E223D">
        <w:t>two</w:t>
      </w:r>
      <w:r w:rsidR="005552E2">
        <w:t xml:space="preserve"> Outage</w:t>
      </w:r>
      <w:r w:rsidR="00451D12">
        <w:t>s</w:t>
      </w:r>
      <w:r w:rsidR="005552E2">
        <w:t xml:space="preserve"> shall be linked in the Outage database.</w:t>
      </w:r>
    </w:p>
    <w:p w14:paraId="5BBD3FFB" w14:textId="77777777" w:rsidR="00A0286F" w:rsidRDefault="00A0286F" w:rsidP="00A0286F">
      <w:pPr>
        <w:pStyle w:val="Heading2"/>
      </w:pPr>
      <w:r>
        <w:t>Boundary of Influence</w:t>
      </w:r>
    </w:p>
    <w:p w14:paraId="064C75D3" w14:textId="787CC00F" w:rsidR="001F719E" w:rsidRDefault="001F719E" w:rsidP="003E4C02">
      <w:pPr>
        <w:pStyle w:val="Heading3"/>
        <w:keepLines/>
        <w:tabs>
          <w:tab w:val="clear" w:pos="0"/>
          <w:tab w:val="num" w:pos="709"/>
        </w:tabs>
        <w:ind w:left="709" w:hanging="709"/>
      </w:pPr>
      <w:r>
        <w:t xml:space="preserve">A </w:t>
      </w:r>
      <w:r w:rsidR="00BA6B2C">
        <w:t>b</w:t>
      </w:r>
      <w:r>
        <w:t xml:space="preserve">oundary of </w:t>
      </w:r>
      <w:r w:rsidR="00BA6B2C">
        <w:t>i</w:t>
      </w:r>
      <w:r>
        <w:t xml:space="preserve">nfluence circuit created for example for ‘TO1’ on assets owned by ‘TO2’ is not automatically created </w:t>
      </w:r>
      <w:r w:rsidR="008C20B1">
        <w:t xml:space="preserve">or linked </w:t>
      </w:r>
      <w:r>
        <w:t xml:space="preserve">in reverse for ‘TO2’ on assets owned by ‘TO1 and so these also need to be </w:t>
      </w:r>
      <w:r w:rsidR="008C20B1">
        <w:t xml:space="preserve">created </w:t>
      </w:r>
      <w:r>
        <w:t xml:space="preserve">in the </w:t>
      </w:r>
      <w:proofErr w:type="spellStart"/>
      <w:r w:rsidR="00AE217F">
        <w:t>eNAMS</w:t>
      </w:r>
      <w:proofErr w:type="spellEnd"/>
      <w:r>
        <w:t xml:space="preserve"> database.</w:t>
      </w:r>
    </w:p>
    <w:p w14:paraId="3E50D9DF" w14:textId="77777777" w:rsidR="00C5330F" w:rsidRDefault="00C5330F" w:rsidP="00C5330F">
      <w:pPr>
        <w:pStyle w:val="Heading2"/>
      </w:pPr>
      <w:r>
        <w:t xml:space="preserve">DNO </w:t>
      </w:r>
      <w:r w:rsidR="008C20B1">
        <w:t xml:space="preserve">Capacity </w:t>
      </w:r>
      <w:r>
        <w:t>Declaration</w:t>
      </w:r>
    </w:p>
    <w:p w14:paraId="3EC31F05" w14:textId="3593B02A" w:rsidR="00C5330F" w:rsidRPr="00C5330F" w:rsidRDefault="00A0286F" w:rsidP="003E4C02">
      <w:pPr>
        <w:pStyle w:val="Heading3"/>
        <w:tabs>
          <w:tab w:val="clear" w:pos="0"/>
          <w:tab w:val="num" w:pos="851"/>
        </w:tabs>
        <w:ind w:left="851" w:hanging="851"/>
      </w:pPr>
      <w:r>
        <w:t xml:space="preserve">A </w:t>
      </w:r>
      <w:r w:rsidR="008C20B1">
        <w:t xml:space="preserve">Capacity Declaration by the DNO shall be </w:t>
      </w:r>
      <w:r w:rsidR="000425AB">
        <w:t xml:space="preserve">sent to </w:t>
      </w:r>
      <w:r w:rsidR="009A5001">
        <w:t xml:space="preserve">The Company </w:t>
      </w:r>
      <w:r w:rsidR="000425AB">
        <w:t xml:space="preserve">who will log it </w:t>
      </w:r>
      <w:proofErr w:type="gramStart"/>
      <w:r w:rsidR="000425AB">
        <w:t xml:space="preserve">in  </w:t>
      </w:r>
      <w:r w:rsidR="009A5001">
        <w:t>The</w:t>
      </w:r>
      <w:proofErr w:type="gramEnd"/>
      <w:r w:rsidR="009A5001">
        <w:t xml:space="preserve"> Company </w:t>
      </w:r>
      <w:r w:rsidR="000425AB">
        <w:t xml:space="preserve">Outage Database. </w:t>
      </w:r>
      <w:r w:rsidR="008C20B1" w:rsidRPr="00A0286F">
        <w:t xml:space="preserve">When </w:t>
      </w:r>
      <w:r w:rsidR="003C587D">
        <w:t xml:space="preserve">The Company </w:t>
      </w:r>
      <w:r w:rsidR="008C20B1" w:rsidRPr="00A0286F">
        <w:t xml:space="preserve">receives a DNO Capacity </w:t>
      </w:r>
      <w:r w:rsidR="008C20B1" w:rsidRPr="00A0286F">
        <w:lastRenderedPageBreak/>
        <w:t>D</w:t>
      </w:r>
      <w:r>
        <w:t>eclaration</w:t>
      </w:r>
      <w:r w:rsidR="008C20B1" w:rsidRPr="00A0286F">
        <w:t xml:space="preserve"> </w:t>
      </w:r>
      <w:r w:rsidR="000425AB">
        <w:t>they</w:t>
      </w:r>
      <w:r w:rsidR="000425AB" w:rsidRPr="00A0286F">
        <w:t xml:space="preserve"> </w:t>
      </w:r>
      <w:r w:rsidR="008C20B1" w:rsidRPr="00A0286F">
        <w:t>will carry out a process to determine how the capacity restriction should be apportioned between the various connecting parties</w:t>
      </w:r>
      <w:r w:rsidR="001316C3">
        <w:t>.</w:t>
      </w:r>
      <w:r w:rsidR="008C20B1">
        <w:t xml:space="preserve"> </w:t>
      </w:r>
    </w:p>
    <w:p w14:paraId="5E89E8F1" w14:textId="77777777" w:rsidR="005552E2" w:rsidRDefault="005552E2">
      <w:pPr>
        <w:pStyle w:val="Heading2"/>
        <w:keepLines/>
      </w:pPr>
      <w:r>
        <w:t>Winter Emergency Return to Service Time of 24hrs or greater</w:t>
      </w:r>
    </w:p>
    <w:p w14:paraId="6BBA557E" w14:textId="44AA2FA8" w:rsidR="005552E2" w:rsidRDefault="005552E2">
      <w:pPr>
        <w:pStyle w:val="Heading3"/>
        <w:keepLines/>
        <w:numPr>
          <w:ilvl w:val="0"/>
          <w:numId w:val="0"/>
        </w:numPr>
        <w:ind w:left="709" w:hanging="709"/>
        <w:jc w:val="both"/>
      </w:pPr>
      <w:r>
        <w:t>6.2</w:t>
      </w:r>
      <w:r>
        <w:tab/>
        <w:t xml:space="preserve">The types of faults on the </w:t>
      </w:r>
      <w:r w:rsidR="00BC3A94">
        <w:t>National Electricity</w:t>
      </w:r>
      <w:r>
        <w:t xml:space="preserve"> Transmission System in winter tend to have a greater potential for long</w:t>
      </w:r>
      <w:r w:rsidR="004E223D">
        <w:t>er</w:t>
      </w:r>
      <w:r>
        <w:t xml:space="preserve"> repair times and there is a greater potential for circuits to be recalled </w:t>
      </w:r>
      <w:proofErr w:type="gramStart"/>
      <w:r>
        <w:t>to secure</w:t>
      </w:r>
      <w:proofErr w:type="gramEnd"/>
      <w:r>
        <w:t xml:space="preserve"> the Transmission System against severe weather conditions. All Outages placed in the Winter Period that have an Emergency Return to Service Time greater than 24 hours must be </w:t>
      </w:r>
      <w:r w:rsidR="00932A8D">
        <w:t>pre-</w:t>
      </w:r>
      <w:r>
        <w:t xml:space="preserve">approved by both </w:t>
      </w:r>
      <w:r w:rsidR="003C587D">
        <w:t xml:space="preserve">The Company </w:t>
      </w:r>
      <w:r>
        <w:t xml:space="preserve">and the relevant TO. (See Appendix D - Emergency Return to Service). </w:t>
      </w:r>
    </w:p>
    <w:p w14:paraId="666EAAD9" w14:textId="77777777" w:rsidR="00E814CD" w:rsidRDefault="00E814CD">
      <w:pPr>
        <w:pStyle w:val="Heading2"/>
        <w:keepLines/>
      </w:pPr>
      <w:r>
        <w:t>Changes in Network Ownership</w:t>
      </w:r>
    </w:p>
    <w:p w14:paraId="3E9D2C36" w14:textId="4FF32615" w:rsidR="00A0286F" w:rsidRDefault="00E814CD" w:rsidP="003E4C02">
      <w:pPr>
        <w:pStyle w:val="Heading3"/>
        <w:tabs>
          <w:tab w:val="clear" w:pos="0"/>
          <w:tab w:val="num" w:pos="709"/>
        </w:tabs>
        <w:ind w:left="709" w:hanging="709"/>
      </w:pPr>
      <w:r w:rsidRPr="00CF657E">
        <w:t>It is expected that over time</w:t>
      </w:r>
      <w:r w:rsidR="00987771">
        <w:t>,</w:t>
      </w:r>
      <w:r w:rsidRPr="00CF657E">
        <w:t xml:space="preserve"> </w:t>
      </w:r>
      <w:r w:rsidR="001316C3">
        <w:t>t</w:t>
      </w:r>
      <w:r w:rsidR="001316C3" w:rsidRPr="00131923">
        <w:t xml:space="preserve">he </w:t>
      </w:r>
      <w:r w:rsidR="00B77E8C" w:rsidRPr="00131923">
        <w:t xml:space="preserve">ownership and/or control responsibilities of the </w:t>
      </w:r>
      <w:r w:rsidRPr="00131923">
        <w:t xml:space="preserve">offshore networks may </w:t>
      </w:r>
      <w:r w:rsidR="00B77E8C" w:rsidRPr="00131923">
        <w:t>change</w:t>
      </w:r>
      <w:r w:rsidRPr="00CF657E">
        <w:t xml:space="preserve">, leading to different TO’s being associated to the offshore substations and assets. </w:t>
      </w:r>
    </w:p>
    <w:p w14:paraId="2EB5E43E" w14:textId="5206E64E" w:rsidR="00E814CD" w:rsidRPr="00A0286F" w:rsidRDefault="00E814CD" w:rsidP="00E814CD">
      <w:pPr>
        <w:pStyle w:val="Heading3"/>
        <w:tabs>
          <w:tab w:val="clear" w:pos="0"/>
          <w:tab w:val="num" w:pos="709"/>
        </w:tabs>
        <w:ind w:left="709" w:hanging="709"/>
      </w:pPr>
      <w:r w:rsidRPr="00CF657E">
        <w:t xml:space="preserve">The </w:t>
      </w:r>
      <w:proofErr w:type="spellStart"/>
      <w:r w:rsidR="005A08A1">
        <w:t>eNAMS</w:t>
      </w:r>
      <w:proofErr w:type="spellEnd"/>
      <w:r w:rsidRPr="00CF657E">
        <w:t xml:space="preserve"> database has been designed to allow the replacement of the current TO of an </w:t>
      </w:r>
      <w:r w:rsidRPr="00A0286F">
        <w:t>offshore network with a new TO</w:t>
      </w:r>
      <w:r w:rsidR="001316C3">
        <w:t>.</w:t>
      </w:r>
    </w:p>
    <w:p w14:paraId="1301E316" w14:textId="77777777" w:rsidR="00E814CD" w:rsidRPr="00CF657E" w:rsidRDefault="00E814CD" w:rsidP="00E814CD">
      <w:pPr>
        <w:pStyle w:val="Heading3"/>
        <w:tabs>
          <w:tab w:val="clear" w:pos="0"/>
          <w:tab w:val="num" w:pos="709"/>
        </w:tabs>
        <w:ind w:left="709" w:hanging="709"/>
      </w:pPr>
      <w:r w:rsidRPr="00A0286F">
        <w:t xml:space="preserve"> The p</w:t>
      </w:r>
      <w:r w:rsidRPr="00A0286F">
        <w:rPr>
          <w:snapToGrid w:val="0"/>
          <w:color w:val="000000"/>
          <w:szCs w:val="22"/>
        </w:rPr>
        <w:t>ast/present ownership</w:t>
      </w:r>
      <w:r w:rsidR="00B77E8C">
        <w:rPr>
          <w:snapToGrid w:val="0"/>
          <w:color w:val="000000"/>
          <w:szCs w:val="22"/>
        </w:rPr>
        <w:t xml:space="preserve"> </w:t>
      </w:r>
      <w:r w:rsidR="00B77E8C" w:rsidRPr="00131923">
        <w:rPr>
          <w:snapToGrid w:val="0"/>
          <w:color w:val="000000"/>
          <w:szCs w:val="22"/>
        </w:rPr>
        <w:t>/ control responsibilities</w:t>
      </w:r>
      <w:r w:rsidRPr="00A0286F">
        <w:rPr>
          <w:snapToGrid w:val="0"/>
          <w:color w:val="000000"/>
          <w:szCs w:val="22"/>
        </w:rPr>
        <w:t xml:space="preserve"> of an asset will be recorded with the details of the start date and end</w:t>
      </w:r>
      <w:r w:rsidRPr="00CF657E">
        <w:rPr>
          <w:snapToGrid w:val="0"/>
          <w:color w:val="000000"/>
          <w:szCs w:val="22"/>
        </w:rPr>
        <w:t xml:space="preserve"> date of the past and start date of the present ownership </w:t>
      </w:r>
      <w:r w:rsidR="00B77E8C" w:rsidRPr="00131923">
        <w:rPr>
          <w:snapToGrid w:val="0"/>
          <w:color w:val="000000"/>
          <w:szCs w:val="22"/>
        </w:rPr>
        <w:t>/ control responsibility</w:t>
      </w:r>
      <w:r w:rsidR="00B77E8C">
        <w:rPr>
          <w:snapToGrid w:val="0"/>
          <w:color w:val="000000"/>
          <w:szCs w:val="22"/>
        </w:rPr>
        <w:t xml:space="preserve"> </w:t>
      </w:r>
      <w:r w:rsidRPr="00CF657E">
        <w:rPr>
          <w:snapToGrid w:val="0"/>
          <w:color w:val="000000"/>
          <w:szCs w:val="22"/>
        </w:rPr>
        <w:t>of the asset</w:t>
      </w:r>
      <w:r w:rsidR="001316C3">
        <w:rPr>
          <w:snapToGrid w:val="0"/>
          <w:color w:val="000000"/>
          <w:szCs w:val="22"/>
        </w:rPr>
        <w:t>.</w:t>
      </w:r>
    </w:p>
    <w:p w14:paraId="4A717E2F" w14:textId="77777777" w:rsidR="00E814CD" w:rsidRPr="00CF657E" w:rsidRDefault="00E814CD" w:rsidP="00E814CD">
      <w:pPr>
        <w:pStyle w:val="Heading3"/>
        <w:tabs>
          <w:tab w:val="clear" w:pos="0"/>
          <w:tab w:val="num" w:pos="709"/>
        </w:tabs>
        <w:ind w:left="709" w:hanging="709"/>
      </w:pPr>
      <w:r w:rsidRPr="00CF657E">
        <w:rPr>
          <w:snapToGrid w:val="0"/>
          <w:color w:val="000000"/>
          <w:szCs w:val="22"/>
        </w:rPr>
        <w:t xml:space="preserve">The integrity of all outage requests, reports etc over any period of change will be maintained within the database such that </w:t>
      </w:r>
      <w:r w:rsidR="00CF657E" w:rsidRPr="00CF657E">
        <w:rPr>
          <w:snapToGrid w:val="0"/>
          <w:color w:val="000000"/>
          <w:szCs w:val="22"/>
        </w:rPr>
        <w:t>a</w:t>
      </w:r>
      <w:r w:rsidRPr="00CF657E">
        <w:rPr>
          <w:snapToGrid w:val="0"/>
          <w:color w:val="000000"/>
          <w:szCs w:val="22"/>
        </w:rPr>
        <w:t xml:space="preserve">fter the changeover date </w:t>
      </w:r>
    </w:p>
    <w:p w14:paraId="7F02BDF1" w14:textId="77777777" w:rsidR="00E814CD" w:rsidRPr="00CF657E" w:rsidRDefault="00E814CD" w:rsidP="00E814CD">
      <w:pPr>
        <w:pStyle w:val="Heading3"/>
        <w:numPr>
          <w:ilvl w:val="0"/>
          <w:numId w:val="34"/>
        </w:numPr>
      </w:pPr>
      <w:r w:rsidRPr="00CF657E">
        <w:rPr>
          <w:snapToGrid w:val="0"/>
          <w:color w:val="000000"/>
          <w:szCs w:val="22"/>
        </w:rPr>
        <w:t xml:space="preserve">the </w:t>
      </w:r>
      <w:r w:rsidRPr="00131923">
        <w:rPr>
          <w:snapToGrid w:val="0"/>
          <w:color w:val="000000"/>
          <w:szCs w:val="22"/>
        </w:rPr>
        <w:t xml:space="preserve">new </w:t>
      </w:r>
      <w:r w:rsidR="00B77E8C" w:rsidRPr="00131923">
        <w:rPr>
          <w:snapToGrid w:val="0"/>
          <w:color w:val="000000"/>
          <w:szCs w:val="22"/>
        </w:rPr>
        <w:t>Offshore</w:t>
      </w:r>
      <w:r w:rsidR="00B77E8C">
        <w:rPr>
          <w:snapToGrid w:val="0"/>
          <w:color w:val="000000"/>
          <w:szCs w:val="22"/>
        </w:rPr>
        <w:t xml:space="preserve"> </w:t>
      </w:r>
      <w:r w:rsidRPr="00CF657E">
        <w:rPr>
          <w:snapToGrid w:val="0"/>
          <w:color w:val="000000"/>
          <w:szCs w:val="22"/>
        </w:rPr>
        <w:t>TO will be able to see all past outage information for that network</w:t>
      </w:r>
    </w:p>
    <w:p w14:paraId="273DC3D5" w14:textId="77777777" w:rsidR="00E814CD" w:rsidRPr="00CF657E" w:rsidRDefault="00E814CD" w:rsidP="00E814CD">
      <w:pPr>
        <w:pStyle w:val="Heading4"/>
        <w:numPr>
          <w:ilvl w:val="0"/>
          <w:numId w:val="35"/>
        </w:numPr>
      </w:pPr>
      <w:r w:rsidRPr="00131923">
        <w:rPr>
          <w:snapToGrid w:val="0"/>
        </w:rPr>
        <w:t xml:space="preserve">the </w:t>
      </w:r>
      <w:r w:rsidR="00C26032" w:rsidRPr="00131923">
        <w:rPr>
          <w:snapToGrid w:val="0"/>
        </w:rPr>
        <w:t xml:space="preserve">previous </w:t>
      </w:r>
      <w:r w:rsidR="00B77E8C" w:rsidRPr="00131923">
        <w:rPr>
          <w:snapToGrid w:val="0"/>
        </w:rPr>
        <w:t>Offshore</w:t>
      </w:r>
      <w:r w:rsidR="00B77E8C">
        <w:rPr>
          <w:snapToGrid w:val="0"/>
        </w:rPr>
        <w:t xml:space="preserve"> </w:t>
      </w:r>
      <w:r w:rsidRPr="00CF657E">
        <w:rPr>
          <w:snapToGrid w:val="0"/>
        </w:rPr>
        <w:t>TO will not be able to see any information for that network</w:t>
      </w:r>
    </w:p>
    <w:p w14:paraId="078E90D5" w14:textId="77777777" w:rsidR="00CF657E" w:rsidRPr="00CF657E" w:rsidRDefault="00E814CD" w:rsidP="00E814CD">
      <w:pPr>
        <w:pStyle w:val="Heading3"/>
        <w:tabs>
          <w:tab w:val="clear" w:pos="0"/>
          <w:tab w:val="num" w:pos="709"/>
        </w:tabs>
        <w:ind w:left="709" w:hanging="709"/>
      </w:pPr>
      <w:r w:rsidRPr="00CF657E">
        <w:rPr>
          <w:snapToGrid w:val="0"/>
          <w:color w:val="000000"/>
          <w:szCs w:val="22"/>
        </w:rPr>
        <w:t xml:space="preserve">Until the changeover date </w:t>
      </w:r>
    </w:p>
    <w:p w14:paraId="0356F5AD" w14:textId="77777777" w:rsidR="00E814CD" w:rsidRPr="00CF657E" w:rsidRDefault="00E814CD" w:rsidP="00CF657E">
      <w:pPr>
        <w:pStyle w:val="Heading3"/>
        <w:numPr>
          <w:ilvl w:val="0"/>
          <w:numId w:val="36"/>
        </w:numPr>
      </w:pPr>
      <w:r w:rsidRPr="00131923">
        <w:rPr>
          <w:snapToGrid w:val="0"/>
          <w:color w:val="000000"/>
          <w:szCs w:val="22"/>
        </w:rPr>
        <w:t xml:space="preserve">the </w:t>
      </w:r>
      <w:r w:rsidR="00C26032" w:rsidRPr="00131923">
        <w:rPr>
          <w:snapToGrid w:val="0"/>
          <w:color w:val="000000"/>
          <w:szCs w:val="22"/>
        </w:rPr>
        <w:t xml:space="preserve">previous </w:t>
      </w:r>
      <w:r w:rsidR="00B77E8C" w:rsidRPr="00131923">
        <w:rPr>
          <w:snapToGrid w:val="0"/>
          <w:color w:val="000000"/>
          <w:szCs w:val="22"/>
        </w:rPr>
        <w:t>Offshore</w:t>
      </w:r>
      <w:r w:rsidR="00B77E8C">
        <w:rPr>
          <w:snapToGrid w:val="0"/>
          <w:color w:val="000000"/>
          <w:szCs w:val="22"/>
        </w:rPr>
        <w:t xml:space="preserve"> </w:t>
      </w:r>
      <w:r w:rsidRPr="00CF657E">
        <w:rPr>
          <w:snapToGrid w:val="0"/>
          <w:color w:val="000000"/>
          <w:szCs w:val="22"/>
        </w:rPr>
        <w:t>TO will still be able to submit outage requests even if they are for a period after the changeover</w:t>
      </w:r>
    </w:p>
    <w:p w14:paraId="3A1BAD76" w14:textId="77777777" w:rsidR="00E814CD" w:rsidRPr="00CF657E" w:rsidRDefault="00E814CD" w:rsidP="00CF657E">
      <w:pPr>
        <w:pStyle w:val="Heading3"/>
        <w:numPr>
          <w:ilvl w:val="0"/>
          <w:numId w:val="37"/>
        </w:numPr>
      </w:pPr>
      <w:r w:rsidRPr="00CF657E">
        <w:rPr>
          <w:snapToGrid w:val="0"/>
          <w:color w:val="000000"/>
          <w:szCs w:val="22"/>
        </w:rPr>
        <w:t xml:space="preserve">the </w:t>
      </w:r>
      <w:r w:rsidRPr="00131923">
        <w:rPr>
          <w:snapToGrid w:val="0"/>
          <w:color w:val="000000"/>
          <w:szCs w:val="22"/>
        </w:rPr>
        <w:t xml:space="preserve">new </w:t>
      </w:r>
      <w:r w:rsidR="00B77E8C" w:rsidRPr="00131923">
        <w:rPr>
          <w:snapToGrid w:val="0"/>
          <w:color w:val="000000"/>
          <w:szCs w:val="22"/>
        </w:rPr>
        <w:t>Offshore</w:t>
      </w:r>
      <w:r w:rsidR="00B77E8C">
        <w:rPr>
          <w:snapToGrid w:val="0"/>
          <w:color w:val="000000"/>
          <w:szCs w:val="22"/>
        </w:rPr>
        <w:t xml:space="preserve"> </w:t>
      </w:r>
      <w:r w:rsidRPr="00CF657E">
        <w:rPr>
          <w:snapToGrid w:val="0"/>
          <w:color w:val="000000"/>
          <w:szCs w:val="22"/>
        </w:rPr>
        <w:t>TO will not be able to see not see any outages associated to the network</w:t>
      </w:r>
      <w:r w:rsidR="00493AC8">
        <w:rPr>
          <w:snapToGrid w:val="0"/>
          <w:color w:val="000000"/>
          <w:szCs w:val="22"/>
        </w:rPr>
        <w:br/>
      </w:r>
    </w:p>
    <w:p w14:paraId="52DA69DF" w14:textId="77777777" w:rsidR="005552E2" w:rsidRDefault="005552E2">
      <w:pPr>
        <w:pStyle w:val="Heading2"/>
        <w:keepLines/>
      </w:pPr>
      <w:r>
        <w:t>Managing Third Party Access</w:t>
      </w:r>
    </w:p>
    <w:p w14:paraId="201C8055" w14:textId="77777777" w:rsidR="005552E2" w:rsidRDefault="005552E2" w:rsidP="003E4C02">
      <w:pPr>
        <w:pStyle w:val="Heading3"/>
        <w:keepLines/>
        <w:tabs>
          <w:tab w:val="clear" w:pos="0"/>
          <w:tab w:val="num" w:pos="851"/>
        </w:tabs>
        <w:ind w:left="851" w:hanging="851"/>
        <w:jc w:val="both"/>
      </w:pPr>
      <w:r>
        <w:t>Third parties (excluding Users) may also require “access” to the Transmission System. Typical access requirements fall into the following categories:</w:t>
      </w:r>
    </w:p>
    <w:p w14:paraId="0073FB13" w14:textId="77777777" w:rsidR="005552E2" w:rsidRDefault="00451D12" w:rsidP="003E4C02">
      <w:pPr>
        <w:pStyle w:val="Heading4"/>
        <w:keepLines/>
        <w:numPr>
          <w:ilvl w:val="0"/>
          <w:numId w:val="22"/>
        </w:numPr>
        <w:tabs>
          <w:tab w:val="clear" w:pos="360"/>
        </w:tabs>
        <w:spacing w:after="0"/>
        <w:ind w:left="1276" w:hanging="425"/>
        <w:jc w:val="both"/>
      </w:pPr>
      <w:r>
        <w:t xml:space="preserve">proximity </w:t>
      </w:r>
      <w:r w:rsidR="005552E2">
        <w:t xml:space="preserve">Outages </w:t>
      </w:r>
      <w:r>
        <w:t xml:space="preserve">for work on </w:t>
      </w:r>
      <w:r w:rsidR="005552E2">
        <w:t xml:space="preserve">plant or equipment near </w:t>
      </w:r>
      <w:r w:rsidR="0064791D">
        <w:t xml:space="preserve">live </w:t>
      </w:r>
      <w:r w:rsidR="005552E2">
        <w:t xml:space="preserve">overhead </w:t>
      </w:r>
      <w:proofErr w:type="gramStart"/>
      <w:r w:rsidR="005552E2">
        <w:t>lines;</w:t>
      </w:r>
      <w:proofErr w:type="gramEnd"/>
    </w:p>
    <w:p w14:paraId="7C73B23C" w14:textId="77777777" w:rsidR="005552E2" w:rsidRDefault="005552E2" w:rsidP="003E4C02">
      <w:pPr>
        <w:pStyle w:val="Heading4"/>
        <w:keepLines/>
        <w:numPr>
          <w:ilvl w:val="0"/>
          <w:numId w:val="22"/>
        </w:numPr>
        <w:tabs>
          <w:tab w:val="clear" w:pos="360"/>
        </w:tabs>
        <w:spacing w:after="0"/>
        <w:ind w:left="1276" w:hanging="425"/>
        <w:jc w:val="both"/>
      </w:pPr>
      <w:proofErr w:type="spellStart"/>
      <w:r>
        <w:t>earthwire</w:t>
      </w:r>
      <w:proofErr w:type="spellEnd"/>
      <w:r>
        <w:t xml:space="preserve"> work associated with fibre optic links (e.g. </w:t>
      </w:r>
      <w:r w:rsidR="00B77E8C">
        <w:t>TO telecoms supplier</w:t>
      </w:r>
      <w:proofErr w:type="gramStart"/>
      <w:r>
        <w:t>);</w:t>
      </w:r>
      <w:proofErr w:type="gramEnd"/>
    </w:p>
    <w:p w14:paraId="7D8999B0" w14:textId="77777777" w:rsidR="005552E2" w:rsidRDefault="005552E2" w:rsidP="003E4C02">
      <w:pPr>
        <w:pStyle w:val="Heading4"/>
        <w:keepLines/>
        <w:numPr>
          <w:ilvl w:val="0"/>
          <w:numId w:val="22"/>
        </w:numPr>
        <w:tabs>
          <w:tab w:val="clear" w:pos="360"/>
        </w:tabs>
        <w:spacing w:after="0"/>
        <w:ind w:left="1276" w:hanging="425"/>
        <w:jc w:val="both"/>
      </w:pPr>
      <w:r>
        <w:t xml:space="preserve">tower access for installation/work on cellular phone </w:t>
      </w:r>
      <w:proofErr w:type="gramStart"/>
      <w:r>
        <w:t>aerials;</w:t>
      </w:r>
      <w:proofErr w:type="gramEnd"/>
    </w:p>
    <w:p w14:paraId="22D9DDEA" w14:textId="77777777" w:rsidR="005552E2" w:rsidRDefault="005552E2" w:rsidP="003E4C02">
      <w:pPr>
        <w:pStyle w:val="Heading4"/>
        <w:keepLines/>
        <w:numPr>
          <w:ilvl w:val="0"/>
          <w:numId w:val="22"/>
        </w:numPr>
        <w:tabs>
          <w:tab w:val="clear" w:pos="360"/>
        </w:tabs>
        <w:spacing w:after="0"/>
        <w:ind w:left="1276" w:hanging="425"/>
        <w:jc w:val="both"/>
      </w:pPr>
      <w:r>
        <w:t>requirement to temporarily or permanently move equipment to accommodate roads and buildings or movement of equipment; or</w:t>
      </w:r>
    </w:p>
    <w:p w14:paraId="1B231FEB" w14:textId="77777777" w:rsidR="005552E2" w:rsidRDefault="005552E2" w:rsidP="003E4C02">
      <w:pPr>
        <w:pStyle w:val="Heading4"/>
        <w:keepLines/>
        <w:numPr>
          <w:ilvl w:val="0"/>
          <w:numId w:val="22"/>
        </w:numPr>
        <w:tabs>
          <w:tab w:val="clear" w:pos="360"/>
        </w:tabs>
        <w:ind w:left="1276" w:hanging="425"/>
        <w:jc w:val="both"/>
      </w:pPr>
      <w:r>
        <w:t>Equipment at interface sites to allow work on Users’ assets e.g. Busbar disconnectors.</w:t>
      </w:r>
    </w:p>
    <w:p w14:paraId="2D8C3FE8" w14:textId="32870602" w:rsidR="005552E2" w:rsidRDefault="005552E2" w:rsidP="003E4C02">
      <w:pPr>
        <w:pStyle w:val="Heading3"/>
        <w:keepLines/>
        <w:tabs>
          <w:tab w:val="clear" w:pos="0"/>
          <w:tab w:val="num" w:pos="851"/>
        </w:tabs>
        <w:ind w:left="851" w:hanging="851"/>
        <w:jc w:val="both"/>
      </w:pPr>
      <w:r>
        <w:t xml:space="preserve">Each TO shall be responsible for submitting Outage Proposals or Outage change requests on behalf of third parties. A TO shall advise </w:t>
      </w:r>
      <w:r w:rsidR="003C587D">
        <w:t xml:space="preserve">The Company </w:t>
      </w:r>
      <w:r>
        <w:t>when an Outage is being requested on behalf of a third party.</w:t>
      </w:r>
    </w:p>
    <w:p w14:paraId="787C7055" w14:textId="70ED8217" w:rsidR="005552E2" w:rsidRDefault="005552E2" w:rsidP="003E4C02">
      <w:pPr>
        <w:pStyle w:val="Heading3"/>
        <w:keepLines/>
        <w:tabs>
          <w:tab w:val="clear" w:pos="0"/>
          <w:tab w:val="num" w:pos="851"/>
        </w:tabs>
        <w:ind w:left="851" w:hanging="851"/>
        <w:jc w:val="both"/>
      </w:pPr>
      <w:r>
        <w:t xml:space="preserve">Details or enquiries </w:t>
      </w:r>
      <w:r w:rsidR="00451D12">
        <w:t xml:space="preserve">received by </w:t>
      </w:r>
      <w:r w:rsidR="003C587D">
        <w:t xml:space="preserve">The Company </w:t>
      </w:r>
      <w:r>
        <w:t>relating to third party work that could impact on Plant and/or Apparatus shall be passed to the relevant TO.</w:t>
      </w:r>
    </w:p>
    <w:p w14:paraId="58EE70E7" w14:textId="77777777" w:rsidR="005552E2" w:rsidRDefault="005552E2">
      <w:pPr>
        <w:pStyle w:val="Heading2"/>
        <w:keepLines/>
        <w:jc w:val="both"/>
      </w:pPr>
      <w:r>
        <w:t>Commissioning / Decommissioning</w:t>
      </w:r>
    </w:p>
    <w:p w14:paraId="4E6E29DB" w14:textId="77777777" w:rsidR="00451D12" w:rsidRDefault="00451D12" w:rsidP="003E4C02">
      <w:pPr>
        <w:pStyle w:val="Heading3"/>
        <w:keepLines/>
        <w:tabs>
          <w:tab w:val="clear" w:pos="0"/>
          <w:tab w:val="num" w:pos="851"/>
        </w:tabs>
        <w:ind w:left="851" w:hanging="851"/>
        <w:jc w:val="both"/>
      </w:pPr>
      <w:r w:rsidRPr="00451D12">
        <w:t xml:space="preserve">Refer to </w:t>
      </w:r>
      <w:r w:rsidRPr="00131923">
        <w:t>STCP19-3 ‘Operational Notification and Compliance Issues’ and STCP 19-4 ‘Commissioning and Decommissioning’</w:t>
      </w:r>
      <w:r w:rsidRPr="00451D12">
        <w:t xml:space="preserve"> for details of the requirements for commissioning/d</w:t>
      </w:r>
      <w:r w:rsidRPr="00131923">
        <w:t>e</w:t>
      </w:r>
      <w:r w:rsidRPr="00451D12">
        <w:t>commissioning of plant and equipment</w:t>
      </w:r>
      <w:r w:rsidR="001316C3">
        <w:t>.</w:t>
      </w:r>
    </w:p>
    <w:p w14:paraId="73488B86" w14:textId="30879DED" w:rsidR="005552E2" w:rsidRDefault="005552E2" w:rsidP="003E4C02">
      <w:pPr>
        <w:pStyle w:val="Heading3"/>
        <w:keepLines/>
        <w:tabs>
          <w:tab w:val="clear" w:pos="0"/>
          <w:tab w:val="num" w:pos="709"/>
        </w:tabs>
        <w:ind w:left="709" w:hanging="709"/>
        <w:jc w:val="both"/>
      </w:pPr>
      <w:r>
        <w:lastRenderedPageBreak/>
        <w:t>In the relevant Outage Proposal</w:t>
      </w:r>
      <w:r w:rsidR="00B207A3">
        <w:t>,</w:t>
      </w:r>
      <w:r>
        <w:t xml:space="preserve"> each TO shall indicate any changes to HV equipment on the </w:t>
      </w:r>
      <w:r w:rsidR="00BC3A94">
        <w:t>National Electricity</w:t>
      </w:r>
      <w:r>
        <w:t xml:space="preserve"> Transmission System that require</w:t>
      </w:r>
      <w:r w:rsidR="00451D12">
        <w:t>s</w:t>
      </w:r>
      <w:r>
        <w:t xml:space="preserve"> a commissioning programme. </w:t>
      </w:r>
    </w:p>
    <w:p w14:paraId="411D9322" w14:textId="77777777" w:rsidR="00451D12" w:rsidRDefault="005552E2" w:rsidP="003E4C02">
      <w:pPr>
        <w:pStyle w:val="Heading3"/>
        <w:keepLines/>
        <w:tabs>
          <w:tab w:val="clear" w:pos="0"/>
          <w:tab w:val="num" w:pos="709"/>
        </w:tabs>
        <w:ind w:left="709" w:hanging="709"/>
        <w:jc w:val="both"/>
      </w:pPr>
      <w:r>
        <w:t>The Outage database shall also include any additional information required for commissioning and decommissioning of equipment (See Appendix B – Outage Database).</w:t>
      </w:r>
    </w:p>
    <w:p w14:paraId="26A25825" w14:textId="77777777" w:rsidR="005552E2" w:rsidRDefault="00451D12" w:rsidP="003E4C02">
      <w:pPr>
        <w:pStyle w:val="Heading3"/>
        <w:keepLines/>
        <w:tabs>
          <w:tab w:val="clear" w:pos="0"/>
          <w:tab w:val="num" w:pos="709"/>
        </w:tabs>
        <w:ind w:left="709" w:hanging="709"/>
        <w:jc w:val="both"/>
      </w:pPr>
      <w:r w:rsidRPr="00451D12">
        <w:t>Any Outages required in addition to the plant/equipment being commissioned or decommissioned to facilitate the processes should be identified and included in the Outage database in accordance with this procedure</w:t>
      </w:r>
      <w:r>
        <w:t>.</w:t>
      </w:r>
      <w:r w:rsidR="005552E2">
        <w:t xml:space="preserve"> </w:t>
      </w:r>
    </w:p>
    <w:p w14:paraId="3D1C4049" w14:textId="3F74FC1A" w:rsidR="005552E2" w:rsidRDefault="00B65723" w:rsidP="003E4C02">
      <w:pPr>
        <w:pStyle w:val="Heading3"/>
        <w:keepLines/>
        <w:tabs>
          <w:tab w:val="clear" w:pos="0"/>
          <w:tab w:val="num" w:pos="709"/>
        </w:tabs>
        <w:ind w:left="709" w:hanging="709"/>
        <w:jc w:val="both"/>
      </w:pPr>
      <w:r>
        <w:t>‘</w:t>
      </w:r>
      <w:r w:rsidR="00932A8D">
        <w:t>I</w:t>
      </w:r>
      <w:r>
        <w:t xml:space="preserve">nformation’ </w:t>
      </w:r>
      <w:r w:rsidR="005552E2">
        <w:t xml:space="preserve">entries may be made to the Outage database to indicate when additional </w:t>
      </w:r>
      <w:r w:rsidR="003C587D">
        <w:t xml:space="preserve">The Company </w:t>
      </w:r>
      <w:r w:rsidR="005552E2">
        <w:t xml:space="preserve">or TO resource is required in carrying out commissioning or decommissioning (e.g. circuit name or nomenclature changes or major permit changes). </w:t>
      </w:r>
    </w:p>
    <w:p w14:paraId="7FDAF6E0" w14:textId="77777777" w:rsidR="005552E2" w:rsidRDefault="005552E2">
      <w:pPr>
        <w:pStyle w:val="Heading2"/>
        <w:keepLines/>
        <w:sectPr w:rsidR="005552E2">
          <w:headerReference w:type="default" r:id="rId11"/>
          <w:footerReference w:type="default" r:id="rId12"/>
          <w:pgSz w:w="11906" w:h="16838"/>
          <w:pgMar w:top="1440" w:right="1800" w:bottom="1440" w:left="1800" w:header="720" w:footer="720" w:gutter="0"/>
          <w:cols w:space="720"/>
        </w:sectPr>
      </w:pPr>
    </w:p>
    <w:p w14:paraId="0E3DDEB9" w14:textId="77777777" w:rsidR="005552E2" w:rsidRDefault="005552E2">
      <w:pPr>
        <w:pStyle w:val="Heading1"/>
        <w:numPr>
          <w:ilvl w:val="0"/>
          <w:numId w:val="0"/>
        </w:numPr>
        <w:rPr>
          <w:sz w:val="24"/>
        </w:rPr>
      </w:pPr>
      <w:bookmarkStart w:id="5" w:name="_Toc54493532"/>
      <w:r>
        <w:rPr>
          <w:sz w:val="24"/>
        </w:rPr>
        <w:lastRenderedPageBreak/>
        <w:t>Appendix A – Flow Diagrams</w:t>
      </w:r>
      <w:r w:rsidR="00E71E83">
        <w:rPr>
          <w:sz w:val="24"/>
        </w:rPr>
        <w:t xml:space="preserve"> – Not Used</w:t>
      </w:r>
    </w:p>
    <w:p w14:paraId="76960FAF" w14:textId="7612850C" w:rsidR="005552E2" w:rsidRDefault="00E71E83">
      <w:pPr>
        <w:pStyle w:val="NGTSAppendixHeading"/>
        <w:keepNext/>
        <w:keepLines/>
        <w:numPr>
          <w:ilvl w:val="0"/>
          <w:numId w:val="0"/>
        </w:numPr>
        <w:jc w:val="both"/>
        <w:rPr>
          <w:sz w:val="24"/>
        </w:rPr>
      </w:pPr>
      <w:r>
        <w:br w:type="page"/>
      </w:r>
      <w:r>
        <w:lastRenderedPageBreak/>
        <w:t>A</w:t>
      </w:r>
      <w:r w:rsidR="005552E2">
        <w:rPr>
          <w:caps w:val="0"/>
          <w:sz w:val="24"/>
        </w:rPr>
        <w:t xml:space="preserve">ppendix B </w:t>
      </w:r>
      <w:r w:rsidR="004758A5">
        <w:rPr>
          <w:caps w:val="0"/>
          <w:sz w:val="24"/>
        </w:rPr>
        <w:t xml:space="preserve">The Company </w:t>
      </w:r>
      <w:r w:rsidR="005552E2">
        <w:rPr>
          <w:caps w:val="0"/>
          <w:sz w:val="24"/>
        </w:rPr>
        <w:t>Outage Database (</w:t>
      </w:r>
      <w:r w:rsidR="00B65723">
        <w:rPr>
          <w:caps w:val="0"/>
          <w:sz w:val="24"/>
        </w:rPr>
        <w:t xml:space="preserve">known as </w:t>
      </w:r>
      <w:proofErr w:type="spellStart"/>
      <w:r w:rsidR="007475EA">
        <w:rPr>
          <w:caps w:val="0"/>
          <w:sz w:val="24"/>
        </w:rPr>
        <w:t>eNAMS</w:t>
      </w:r>
      <w:proofErr w:type="spellEnd"/>
      <w:r w:rsidR="005552E2">
        <w:rPr>
          <w:caps w:val="0"/>
          <w:sz w:val="24"/>
        </w:rPr>
        <w:t xml:space="preserve"> – Transmission Outage </w:t>
      </w:r>
      <w:proofErr w:type="gramStart"/>
      <w:r w:rsidR="005552E2">
        <w:rPr>
          <w:caps w:val="0"/>
          <w:sz w:val="24"/>
        </w:rPr>
        <w:t>And</w:t>
      </w:r>
      <w:proofErr w:type="gramEnd"/>
      <w:r w:rsidR="005552E2">
        <w:rPr>
          <w:caps w:val="0"/>
          <w:sz w:val="24"/>
        </w:rPr>
        <w:t xml:space="preserve"> Generation Availability</w:t>
      </w:r>
      <w:bookmarkEnd w:id="5"/>
      <w:r w:rsidR="005552E2">
        <w:rPr>
          <w:caps w:val="0"/>
          <w:sz w:val="24"/>
        </w:rPr>
        <w:t>)</w:t>
      </w:r>
    </w:p>
    <w:p w14:paraId="75E49A6B" w14:textId="77777777" w:rsidR="00CF657E" w:rsidRDefault="00CF657E">
      <w:pPr>
        <w:pStyle w:val="NGTSAppendix"/>
        <w:keepNext/>
        <w:keepLines/>
        <w:spacing w:before="120"/>
        <w:outlineLvl w:val="0"/>
        <w:rPr>
          <w:b/>
        </w:rPr>
      </w:pPr>
    </w:p>
    <w:p w14:paraId="5E04DFCC" w14:textId="77777777" w:rsidR="005552E2" w:rsidRDefault="005552E2">
      <w:pPr>
        <w:pStyle w:val="NGTSAppendix"/>
        <w:keepNext/>
        <w:keepLines/>
        <w:spacing w:before="120"/>
        <w:outlineLvl w:val="0"/>
        <w:rPr>
          <w:b/>
        </w:rPr>
      </w:pPr>
      <w:r>
        <w:rPr>
          <w:b/>
        </w:rPr>
        <w:t>Description</w:t>
      </w:r>
    </w:p>
    <w:p w14:paraId="7C0A88B8" w14:textId="3E748467" w:rsidR="005552E2" w:rsidRDefault="005552E2">
      <w:pPr>
        <w:pStyle w:val="NGTSAppendix"/>
        <w:keepNext/>
        <w:keepLines/>
      </w:pPr>
      <w:r>
        <w:t xml:space="preserve">All requirements for access to the Transmission System shall be recorded in </w:t>
      </w:r>
      <w:r w:rsidR="004758A5">
        <w:t xml:space="preserve">The Company </w:t>
      </w:r>
      <w:r>
        <w:t>Outage database, (</w:t>
      </w:r>
      <w:proofErr w:type="spellStart"/>
      <w:r w:rsidR="007475EA">
        <w:t>eNAMS</w:t>
      </w:r>
      <w:proofErr w:type="spellEnd"/>
      <w:r>
        <w:t>).</w:t>
      </w:r>
    </w:p>
    <w:p w14:paraId="3B2C0576" w14:textId="77777777" w:rsidR="005552E2" w:rsidRDefault="005552E2">
      <w:pPr>
        <w:pStyle w:val="NGTSAppendix"/>
        <w:keepNext/>
        <w:keepLines/>
      </w:pPr>
    </w:p>
    <w:p w14:paraId="22DA5B35" w14:textId="77777777" w:rsidR="005552E2" w:rsidRDefault="005552E2">
      <w:pPr>
        <w:pStyle w:val="NGTSAppendix"/>
        <w:keepNext/>
        <w:keepLines/>
        <w:spacing w:before="120"/>
        <w:outlineLvl w:val="0"/>
        <w:rPr>
          <w:b/>
        </w:rPr>
      </w:pPr>
      <w:r>
        <w:rPr>
          <w:b/>
        </w:rPr>
        <w:t>Creation of Entries</w:t>
      </w:r>
    </w:p>
    <w:p w14:paraId="2DE9C3D7" w14:textId="2EE42406" w:rsidR="005552E2" w:rsidRDefault="00451D12">
      <w:pPr>
        <w:pStyle w:val="NGTSAppendix"/>
        <w:keepNext/>
        <w:keepLines/>
      </w:pPr>
      <w:r>
        <w:t>It is a</w:t>
      </w:r>
      <w:r w:rsidR="0094137F">
        <w:t>n in-built</w:t>
      </w:r>
      <w:r w:rsidR="00B65723">
        <w:t xml:space="preserve"> </w:t>
      </w:r>
      <w:r>
        <w:t xml:space="preserve">requirement of </w:t>
      </w:r>
      <w:proofErr w:type="spellStart"/>
      <w:r w:rsidR="007475EA">
        <w:t>eNAMS</w:t>
      </w:r>
      <w:proofErr w:type="spellEnd"/>
      <w:r>
        <w:t xml:space="preserve"> that a</w:t>
      </w:r>
      <w:r w:rsidR="005552E2">
        <w:t xml:space="preserve">ll potential circuit Outages </w:t>
      </w:r>
      <w:r w:rsidR="002868EF">
        <w:t xml:space="preserve">are created from </w:t>
      </w:r>
      <w:r w:rsidR="005552E2">
        <w:t xml:space="preserve">a Basic Data record. This defines </w:t>
      </w:r>
      <w:proofErr w:type="gramStart"/>
      <w:r w:rsidR="005552E2">
        <w:t>a number of</w:t>
      </w:r>
      <w:proofErr w:type="gramEnd"/>
      <w:r w:rsidR="005552E2">
        <w:t xml:space="preserve"> fields that shall remain unchanged irrespective of the Outage arrangements. All Outage Proposals or Outage change requests </w:t>
      </w:r>
      <w:proofErr w:type="gramStart"/>
      <w:r w:rsidR="005552E2">
        <w:t>have to</w:t>
      </w:r>
      <w:proofErr w:type="gramEnd"/>
      <w:r w:rsidR="005552E2">
        <w:t xml:space="preserve"> be created from the Basic Data record for that circuit. This greatly reduces the quantity of data the user needs to enter, and ensures each entry has the correct codes allocated to it and ensures a level of consistency. </w:t>
      </w:r>
    </w:p>
    <w:p w14:paraId="7C0AE2CC" w14:textId="77777777" w:rsidR="005552E2" w:rsidRDefault="005552E2">
      <w:pPr>
        <w:pStyle w:val="NGTSAppendix"/>
        <w:keepNext/>
        <w:keepLines/>
      </w:pPr>
    </w:p>
    <w:p w14:paraId="48ABA831" w14:textId="77777777" w:rsidR="005552E2" w:rsidRDefault="005552E2">
      <w:pPr>
        <w:pStyle w:val="NGTSAppendix"/>
        <w:keepNext/>
        <w:keepLines/>
        <w:spacing w:before="120"/>
        <w:outlineLvl w:val="0"/>
        <w:rPr>
          <w:b/>
        </w:rPr>
      </w:pPr>
      <w:r>
        <w:rPr>
          <w:b/>
        </w:rPr>
        <w:t>Recording of Data</w:t>
      </w:r>
    </w:p>
    <w:p w14:paraId="7C6031D8" w14:textId="77777777" w:rsidR="005552E2" w:rsidRDefault="005552E2">
      <w:pPr>
        <w:pStyle w:val="NGTSAppendix"/>
        <w:keepNext/>
        <w:keepLines/>
      </w:pPr>
      <w:r>
        <w:t>The following information shall be recorded for primary equipment:</w:t>
      </w:r>
    </w:p>
    <w:p w14:paraId="116527B4" w14:textId="77777777" w:rsidR="005552E2" w:rsidRDefault="005552E2">
      <w:pPr>
        <w:pStyle w:val="NGTSAppendix"/>
        <w:keepNext/>
        <w:keepLines/>
        <w:numPr>
          <w:ilvl w:val="0"/>
          <w:numId w:val="8"/>
        </w:numPr>
        <w:spacing w:before="120"/>
        <w:ind w:left="720"/>
      </w:pPr>
      <w:r>
        <w:t>All TO Transmission System equipment Outages identified by equipment owner.</w:t>
      </w:r>
    </w:p>
    <w:p w14:paraId="70B0DE28" w14:textId="77777777" w:rsidR="005552E2" w:rsidRDefault="005552E2">
      <w:pPr>
        <w:pStyle w:val="NGTSAppendix"/>
        <w:keepNext/>
        <w:keepLines/>
        <w:numPr>
          <w:ilvl w:val="0"/>
          <w:numId w:val="8"/>
        </w:numPr>
        <w:spacing w:before="120"/>
        <w:ind w:left="720"/>
      </w:pPr>
      <w:r>
        <w:t xml:space="preserve">All third party owned transmission equipment Outages that may have an impact on the operation of the </w:t>
      </w:r>
      <w:r w:rsidR="00BC3A94">
        <w:t>National Electricity</w:t>
      </w:r>
      <w:r w:rsidR="00B65723">
        <w:t xml:space="preserve"> </w:t>
      </w:r>
      <w:r>
        <w:t>Transmission System.</w:t>
      </w:r>
    </w:p>
    <w:p w14:paraId="4C47A675" w14:textId="77777777" w:rsidR="005552E2" w:rsidRDefault="005552E2">
      <w:pPr>
        <w:pStyle w:val="NGTSAppendix"/>
        <w:keepNext/>
        <w:keepLines/>
        <w:numPr>
          <w:ilvl w:val="0"/>
          <w:numId w:val="8"/>
        </w:numPr>
        <w:spacing w:before="120"/>
        <w:ind w:left="720"/>
      </w:pPr>
      <w:r>
        <w:t>User Outages on busbars at interface sites.</w:t>
      </w:r>
    </w:p>
    <w:p w14:paraId="73C9AF24" w14:textId="77777777" w:rsidR="005552E2" w:rsidRDefault="005552E2">
      <w:pPr>
        <w:pStyle w:val="NGTSAppendix"/>
        <w:keepNext/>
        <w:keepLines/>
        <w:numPr>
          <w:ilvl w:val="0"/>
          <w:numId w:val="8"/>
        </w:numPr>
        <w:spacing w:before="120"/>
        <w:ind w:left="720"/>
      </w:pPr>
      <w:r>
        <w:t>Generator Outages for those required to submit data under the Grid Code.</w:t>
      </w:r>
    </w:p>
    <w:p w14:paraId="1B50F3B6" w14:textId="77777777" w:rsidR="005552E2" w:rsidRDefault="005552E2">
      <w:pPr>
        <w:pStyle w:val="NGTSAppendix"/>
        <w:keepNext/>
        <w:keepLines/>
      </w:pPr>
    </w:p>
    <w:p w14:paraId="0BA25BDF" w14:textId="77777777" w:rsidR="005552E2" w:rsidRDefault="005552E2">
      <w:pPr>
        <w:pStyle w:val="NGTSAppendix"/>
        <w:keepNext/>
        <w:keepLines/>
      </w:pPr>
      <w:r>
        <w:t xml:space="preserve">The following </w:t>
      </w:r>
      <w:r w:rsidR="002868EF">
        <w:t xml:space="preserve">shall be recorded for </w:t>
      </w:r>
      <w:r>
        <w:t>secondary equipment or Outage information:</w:t>
      </w:r>
    </w:p>
    <w:p w14:paraId="6EAB29D0" w14:textId="77777777" w:rsidR="005552E2" w:rsidRDefault="005552E2">
      <w:pPr>
        <w:pStyle w:val="NGTSAppendix"/>
        <w:keepNext/>
        <w:keepLines/>
        <w:numPr>
          <w:ilvl w:val="0"/>
          <w:numId w:val="9"/>
        </w:numPr>
        <w:spacing w:before="120"/>
        <w:ind w:left="720"/>
      </w:pPr>
      <w:r>
        <w:t>Risk of Trips</w:t>
      </w:r>
    </w:p>
    <w:p w14:paraId="37700C6B" w14:textId="77777777" w:rsidR="005552E2" w:rsidRDefault="005552E2">
      <w:pPr>
        <w:pStyle w:val="NGTSAppendix"/>
        <w:keepNext/>
        <w:keepLines/>
        <w:numPr>
          <w:ilvl w:val="0"/>
          <w:numId w:val="9"/>
        </w:numPr>
        <w:spacing w:before="120"/>
        <w:ind w:left="720"/>
      </w:pPr>
      <w:r>
        <w:t>Plant or Protection testing to an approved procedure. (Note circuit commissioning to an approved test program shall be included as part of the information on the main circuit booking).</w:t>
      </w:r>
    </w:p>
    <w:p w14:paraId="60994873" w14:textId="77777777" w:rsidR="005552E2" w:rsidRDefault="005552E2">
      <w:pPr>
        <w:pStyle w:val="NGTSAppendix"/>
        <w:keepNext/>
        <w:keepLines/>
        <w:numPr>
          <w:ilvl w:val="0"/>
          <w:numId w:val="9"/>
        </w:numPr>
        <w:spacing w:before="120"/>
        <w:ind w:left="720"/>
      </w:pPr>
      <w:r>
        <w:t>Trip tests</w:t>
      </w:r>
      <w:r w:rsidR="00B65723">
        <w:t xml:space="preserve"> with or without DAR</w:t>
      </w:r>
    </w:p>
    <w:p w14:paraId="737D4CF9" w14:textId="77777777" w:rsidR="005552E2" w:rsidRDefault="001E4914">
      <w:pPr>
        <w:pStyle w:val="NGTSAppendix"/>
        <w:keepNext/>
        <w:keepLines/>
        <w:numPr>
          <w:ilvl w:val="0"/>
          <w:numId w:val="9"/>
        </w:numPr>
        <w:spacing w:before="120"/>
        <w:ind w:left="720"/>
      </w:pPr>
      <w:r>
        <w:t>Outages of cooling plant / equipment that cause</w:t>
      </w:r>
      <w:r w:rsidR="001316C3">
        <w:t>s</w:t>
      </w:r>
      <w:r>
        <w:t xml:space="preserve"> thermal r</w:t>
      </w:r>
      <w:r w:rsidR="005552E2">
        <w:t xml:space="preserve">ating restrictions </w:t>
      </w:r>
      <w:r>
        <w:t>on primary plant</w:t>
      </w:r>
      <w:r w:rsidR="005552E2">
        <w:t>.</w:t>
      </w:r>
    </w:p>
    <w:p w14:paraId="28FEED8F" w14:textId="77777777" w:rsidR="005552E2" w:rsidRDefault="005552E2">
      <w:pPr>
        <w:pStyle w:val="NGTSAppendix"/>
        <w:keepNext/>
        <w:keepLines/>
        <w:numPr>
          <w:ilvl w:val="0"/>
          <w:numId w:val="9"/>
        </w:numPr>
        <w:spacing w:before="120"/>
        <w:ind w:left="720"/>
      </w:pPr>
      <w:r>
        <w:t>Protection depletions.</w:t>
      </w:r>
    </w:p>
    <w:p w14:paraId="56EC5F97" w14:textId="77777777" w:rsidR="005552E2" w:rsidRDefault="005552E2">
      <w:pPr>
        <w:pStyle w:val="NGTSAppendix"/>
        <w:keepNext/>
        <w:keepLines/>
        <w:numPr>
          <w:ilvl w:val="0"/>
          <w:numId w:val="9"/>
        </w:numPr>
        <w:spacing w:before="120"/>
        <w:ind w:left="720"/>
      </w:pPr>
      <w:r>
        <w:t>Ancillary systems that could affect the MITS e.g. air systems, batteries, dc supplies etc.</w:t>
      </w:r>
    </w:p>
    <w:p w14:paraId="451BF920" w14:textId="1C2D8DD4" w:rsidR="005552E2" w:rsidRDefault="004758A5">
      <w:pPr>
        <w:pStyle w:val="NGTSAppendix"/>
        <w:keepNext/>
        <w:keepLines/>
        <w:numPr>
          <w:ilvl w:val="0"/>
          <w:numId w:val="9"/>
        </w:numPr>
        <w:spacing w:before="120"/>
        <w:ind w:left="720"/>
      </w:pPr>
      <w:r>
        <w:t xml:space="preserve">The Company </w:t>
      </w:r>
      <w:r w:rsidR="005552E2">
        <w:t>and TO dataset switch dates where these affect the availability of EMS facilities</w:t>
      </w:r>
      <w:r w:rsidR="001E4914">
        <w:t xml:space="preserve"> and/or control facilities</w:t>
      </w:r>
      <w:r w:rsidR="005552E2">
        <w:t xml:space="preserve">. </w:t>
      </w:r>
    </w:p>
    <w:p w14:paraId="5D310F39" w14:textId="77777777" w:rsidR="005552E2" w:rsidRDefault="005552E2">
      <w:pPr>
        <w:pStyle w:val="NGTSAppendix"/>
        <w:keepNext/>
        <w:keepLines/>
      </w:pPr>
    </w:p>
    <w:p w14:paraId="3E21EC4D" w14:textId="77777777" w:rsidR="005552E2" w:rsidRDefault="005552E2">
      <w:pPr>
        <w:pStyle w:val="NGTSAppendix"/>
        <w:keepNext/>
        <w:keepLines/>
      </w:pPr>
      <w:r>
        <w:t>The following shall be recorded in association with commissionin</w:t>
      </w:r>
      <w:r>
        <w:rPr>
          <w:u w:val="single"/>
        </w:rPr>
        <w:t>g</w:t>
      </w:r>
      <w:r>
        <w:t xml:space="preserve"> or decommissioning of circuits and equipment:</w:t>
      </w:r>
    </w:p>
    <w:p w14:paraId="367323B5" w14:textId="77777777" w:rsidR="005552E2" w:rsidRDefault="005552E2">
      <w:pPr>
        <w:pStyle w:val="NGTSAppendix"/>
        <w:keepNext/>
        <w:keepLines/>
        <w:numPr>
          <w:ilvl w:val="0"/>
          <w:numId w:val="10"/>
        </w:numPr>
        <w:spacing w:before="120"/>
      </w:pPr>
      <w:r>
        <w:t>New circuits shall be recorded as an out of service booking from the date the circuit comes under the appropriate HV Safety Rules to the date the circuit is commissioned on to the Transmission System.</w:t>
      </w:r>
    </w:p>
    <w:p w14:paraId="7A2DB982" w14:textId="77777777" w:rsidR="005552E2" w:rsidRDefault="005552E2">
      <w:pPr>
        <w:pStyle w:val="NGTSAppendix"/>
        <w:keepNext/>
        <w:keepLines/>
        <w:numPr>
          <w:ilvl w:val="0"/>
          <w:numId w:val="10"/>
        </w:numPr>
        <w:spacing w:before="120"/>
      </w:pPr>
      <w:r>
        <w:t>All equipment addition, removal and circuit name or nomenclature change dates</w:t>
      </w:r>
    </w:p>
    <w:p w14:paraId="47329980" w14:textId="77777777" w:rsidR="005552E2" w:rsidRDefault="005552E2">
      <w:pPr>
        <w:pStyle w:val="NGTSAppendix"/>
        <w:keepNext/>
        <w:keepLines/>
        <w:numPr>
          <w:ilvl w:val="0"/>
          <w:numId w:val="10"/>
        </w:numPr>
        <w:spacing w:before="120" w:after="120"/>
      </w:pPr>
      <w:r>
        <w:t>Any circuit that has a commissioning program associated with it should have the appropriate code in the booking</w:t>
      </w:r>
    </w:p>
    <w:p w14:paraId="7B37A547" w14:textId="77777777" w:rsidR="005552E2" w:rsidRDefault="005552E2">
      <w:pPr>
        <w:pStyle w:val="NGTSAppendix"/>
        <w:keepNext/>
        <w:keepLines/>
      </w:pPr>
      <w:r>
        <w:t>This list does not preclude the inclusion of other useful records and comments where appropriate.</w:t>
      </w:r>
    </w:p>
    <w:p w14:paraId="20CC9692" w14:textId="77777777" w:rsidR="005552E2" w:rsidRDefault="005552E2">
      <w:pPr>
        <w:pStyle w:val="BodyText2"/>
        <w:keepNext/>
        <w:keepLines/>
        <w:jc w:val="both"/>
      </w:pPr>
    </w:p>
    <w:p w14:paraId="63B92997" w14:textId="77777777" w:rsidR="005552E2" w:rsidRDefault="005552E2">
      <w:pPr>
        <w:pStyle w:val="NGTSAppendix"/>
        <w:keepNext/>
        <w:keepLines/>
        <w:outlineLvl w:val="0"/>
        <w:rPr>
          <w:b/>
        </w:rPr>
      </w:pPr>
      <w:r>
        <w:rPr>
          <w:b/>
        </w:rPr>
        <w:t>Monitoring Codes</w:t>
      </w:r>
    </w:p>
    <w:p w14:paraId="517D7BCB" w14:textId="45D9F235" w:rsidR="005552E2" w:rsidRDefault="005552E2">
      <w:pPr>
        <w:pStyle w:val="NGTSAppendix"/>
        <w:keepNext/>
        <w:keepLines/>
      </w:pPr>
      <w:r>
        <w:lastRenderedPageBreak/>
        <w:t xml:space="preserve">Codes </w:t>
      </w:r>
      <w:r w:rsidR="00CF657E">
        <w:t>f</w:t>
      </w:r>
      <w:r>
        <w:t xml:space="preserve">or </w:t>
      </w:r>
      <w:r w:rsidR="003F7A9C">
        <w:t>m</w:t>
      </w:r>
      <w:r>
        <w:t xml:space="preserve">onitoring </w:t>
      </w:r>
      <w:r w:rsidR="00431218">
        <w:t xml:space="preserve">the reason for </w:t>
      </w:r>
      <w:r>
        <w:t xml:space="preserve">Outage </w:t>
      </w:r>
      <w:r w:rsidR="003F7A9C">
        <w:t>c</w:t>
      </w:r>
      <w:r>
        <w:t xml:space="preserve">hanges </w:t>
      </w:r>
      <w:r w:rsidR="003F7A9C">
        <w:t>w</w:t>
      </w:r>
      <w:r>
        <w:t xml:space="preserve">ithin </w:t>
      </w:r>
      <w:r w:rsidR="003F7A9C">
        <w:t>t</w:t>
      </w:r>
      <w:r>
        <w:t xml:space="preserve">he Outage Database </w:t>
      </w:r>
      <w:r w:rsidR="003F7A9C">
        <w:t>s</w:t>
      </w:r>
      <w:r>
        <w:t xml:space="preserve">hall </w:t>
      </w:r>
      <w:r w:rsidR="003F7A9C">
        <w:t>b</w:t>
      </w:r>
      <w:r>
        <w:t xml:space="preserve">e </w:t>
      </w:r>
      <w:r w:rsidR="003F7A9C">
        <w:t>a</w:t>
      </w:r>
      <w:r>
        <w:t xml:space="preserve">greed </w:t>
      </w:r>
      <w:r w:rsidR="003F7A9C">
        <w:t>b</w:t>
      </w:r>
      <w:r>
        <w:t xml:space="preserve">etween </w:t>
      </w:r>
      <w:r w:rsidR="004758A5">
        <w:t xml:space="preserve">The Company </w:t>
      </w:r>
      <w:r w:rsidR="003F7A9C">
        <w:t>a</w:t>
      </w:r>
      <w:r>
        <w:t>nd TO</w:t>
      </w:r>
      <w:r w:rsidR="00431218">
        <w:t xml:space="preserve"> at the time of the Out</w:t>
      </w:r>
      <w:r w:rsidR="007611DD">
        <w:t>ag</w:t>
      </w:r>
      <w:r w:rsidR="00431218">
        <w:t>e change</w:t>
      </w:r>
      <w:r>
        <w:t>.</w:t>
      </w:r>
    </w:p>
    <w:p w14:paraId="5602F0D6" w14:textId="77777777" w:rsidR="005552E2" w:rsidRDefault="005552E2">
      <w:pPr>
        <w:pStyle w:val="NGTSAppendix"/>
        <w:keepNext/>
        <w:keepLines/>
        <w:rPr>
          <w:i/>
        </w:rPr>
      </w:pPr>
    </w:p>
    <w:p w14:paraId="49DE36A1" w14:textId="77777777" w:rsidR="005552E2" w:rsidRPr="00CF657E" w:rsidRDefault="005552E2">
      <w:pPr>
        <w:pStyle w:val="NGTSAppendix"/>
        <w:keepNext/>
        <w:keepLines/>
      </w:pPr>
    </w:p>
    <w:p w14:paraId="6CE2A61D" w14:textId="77777777" w:rsidR="005552E2" w:rsidRDefault="005552E2">
      <w:pPr>
        <w:pStyle w:val="NGTSAppendix"/>
        <w:keepNext/>
        <w:keepLines/>
        <w:rPr>
          <w:i/>
        </w:rPr>
      </w:pPr>
    </w:p>
    <w:p w14:paraId="4E0B8864" w14:textId="77777777" w:rsidR="005552E2" w:rsidRDefault="005552E2">
      <w:pPr>
        <w:pStyle w:val="NGTSAppendix"/>
        <w:keepNext/>
        <w:keepLines/>
        <w:rPr>
          <w:i/>
        </w:rPr>
      </w:pPr>
    </w:p>
    <w:p w14:paraId="2B7C46DC" w14:textId="77777777" w:rsidR="005552E2" w:rsidRDefault="005552E2">
      <w:pPr>
        <w:pStyle w:val="NGTSAppendix"/>
        <w:keepNext/>
        <w:keepLines/>
        <w:rPr>
          <w:b/>
          <w:sz w:val="24"/>
        </w:rPr>
      </w:pPr>
      <w:r>
        <w:rPr>
          <w:i/>
        </w:rPr>
        <w:br w:type="page"/>
      </w:r>
      <w:bookmarkStart w:id="6" w:name="_Toc54493533"/>
      <w:r>
        <w:rPr>
          <w:b/>
          <w:sz w:val="24"/>
        </w:rPr>
        <w:lastRenderedPageBreak/>
        <w:t>Appendix C - Plan Firmness</w:t>
      </w:r>
      <w:bookmarkEnd w:id="6"/>
    </w:p>
    <w:p w14:paraId="59B73A4A" w14:textId="77777777" w:rsidR="005552E2" w:rsidRDefault="005552E2">
      <w:pPr>
        <w:pStyle w:val="NGTSAppendix"/>
        <w:keepNext/>
        <w:keepLines/>
        <w:rPr>
          <w:b/>
        </w:rPr>
      </w:pPr>
    </w:p>
    <w:p w14:paraId="654416F3" w14:textId="77777777" w:rsidR="005552E2" w:rsidRDefault="005552E2">
      <w:pPr>
        <w:pStyle w:val="NGTSAppendix"/>
        <w:keepNext/>
        <w:keepLines/>
        <w:spacing w:after="120"/>
      </w:pPr>
      <w:r>
        <w:t xml:space="preserve">Firmness is required to ensure that the work required on the Transmission System </w:t>
      </w:r>
      <w:r w:rsidR="002868EF">
        <w:t xml:space="preserve">can </w:t>
      </w:r>
      <w:proofErr w:type="gramStart"/>
      <w:r w:rsidR="002868EF">
        <w:t xml:space="preserve">be </w:t>
      </w:r>
      <w:r>
        <w:t xml:space="preserve"> completed</w:t>
      </w:r>
      <w:proofErr w:type="gramEnd"/>
      <w:r>
        <w:t xml:space="preserve">. Clearly identifying the Outages that need to remain in a particular placement ensures that all parties are aware and concentrate their efforts on meeting the relevant deadline. All parties need to agree to the firmness as it is likely one </w:t>
      </w:r>
      <w:proofErr w:type="gramStart"/>
      <w:r>
        <w:t>particular party</w:t>
      </w:r>
      <w:proofErr w:type="gramEnd"/>
      <w:r>
        <w:t xml:space="preserve"> shall have committed significant resources and/or expenditure to ensure the Outage stays in its current placement. The remaining Outages which may be equally important from a work </w:t>
      </w:r>
      <w:proofErr w:type="gramStart"/>
      <w:r>
        <w:t>viewpoint</w:t>
      </w:r>
      <w:proofErr w:type="gramEnd"/>
      <w:r>
        <w:t xml:space="preserve"> but which have more flexible placement opportunities are identified as having a ‘provisional’ placement and can be used for resource profiling etc. </w:t>
      </w:r>
    </w:p>
    <w:p w14:paraId="003161F7" w14:textId="77777777" w:rsidR="005552E2" w:rsidRDefault="005552E2">
      <w:pPr>
        <w:pStyle w:val="NGTSAppendix"/>
        <w:keepNext/>
        <w:keepLines/>
        <w:spacing w:after="120"/>
        <w:outlineLvl w:val="0"/>
        <w:rPr>
          <w:b/>
        </w:rPr>
      </w:pPr>
      <w:r>
        <w:rPr>
          <w:b/>
        </w:rPr>
        <w:t>Requirement for Firmness</w:t>
      </w:r>
    </w:p>
    <w:p w14:paraId="0187F39C" w14:textId="77777777" w:rsidR="005552E2" w:rsidRDefault="005552E2">
      <w:pPr>
        <w:pStyle w:val="NGTSAppendix"/>
        <w:keepNext/>
        <w:keepLines/>
        <w:spacing w:after="120"/>
      </w:pPr>
      <w:r>
        <w:t xml:space="preserve">Requirement for firmness can be for </w:t>
      </w:r>
      <w:proofErr w:type="gramStart"/>
      <w:r>
        <w:t>a number of</w:t>
      </w:r>
      <w:proofErr w:type="gramEnd"/>
      <w:r>
        <w:t xml:space="preserve"> reasons, but shall usually be because one of the parties involved needs an Outage to remain within a particular placement period and duration</w:t>
      </w:r>
    </w:p>
    <w:p w14:paraId="579967F6" w14:textId="77777777" w:rsidR="005552E2" w:rsidRDefault="005552E2">
      <w:pPr>
        <w:pStyle w:val="NGTSAppendix"/>
        <w:keepNext/>
        <w:keepLines/>
        <w:spacing w:after="120"/>
      </w:pPr>
      <w:r>
        <w:t>Typical examples of when firmness is required is when the Outage may:</w:t>
      </w:r>
    </w:p>
    <w:p w14:paraId="33362ABC" w14:textId="77777777" w:rsidR="005552E2" w:rsidRDefault="005552E2">
      <w:pPr>
        <w:pStyle w:val="NGTSAppendix"/>
        <w:keepNext/>
        <w:keepLines/>
        <w:spacing w:after="120"/>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2460"/>
      </w:tblGrid>
      <w:tr w:rsidR="005552E2" w14:paraId="2655CE50" w14:textId="77777777">
        <w:tc>
          <w:tcPr>
            <w:tcW w:w="6062" w:type="dxa"/>
          </w:tcPr>
          <w:p w14:paraId="40124FB4" w14:textId="77777777" w:rsidR="005552E2" w:rsidRDefault="005552E2">
            <w:pPr>
              <w:pStyle w:val="NGTSAppendix"/>
              <w:keepNext/>
              <w:keepLines/>
              <w:spacing w:before="60" w:after="60"/>
              <w:jc w:val="center"/>
              <w:rPr>
                <w:b/>
              </w:rPr>
            </w:pPr>
            <w:r>
              <w:rPr>
                <w:b/>
              </w:rPr>
              <w:t>Type of Outage</w:t>
            </w:r>
          </w:p>
        </w:tc>
        <w:tc>
          <w:tcPr>
            <w:tcW w:w="2460" w:type="dxa"/>
          </w:tcPr>
          <w:p w14:paraId="19888B54" w14:textId="77777777" w:rsidR="005552E2" w:rsidRDefault="005552E2">
            <w:pPr>
              <w:pStyle w:val="NGTSAppendix"/>
              <w:keepNext/>
              <w:keepLines/>
              <w:spacing w:before="60" w:after="60"/>
              <w:jc w:val="center"/>
              <w:rPr>
                <w:b/>
              </w:rPr>
            </w:pPr>
            <w:r>
              <w:rPr>
                <w:b/>
              </w:rPr>
              <w:t>Party Requiring Firmness</w:t>
            </w:r>
          </w:p>
        </w:tc>
      </w:tr>
      <w:tr w:rsidR="005552E2" w14:paraId="1664D6F6" w14:textId="77777777">
        <w:tc>
          <w:tcPr>
            <w:tcW w:w="6062" w:type="dxa"/>
          </w:tcPr>
          <w:p w14:paraId="44D8A0C3" w14:textId="77777777" w:rsidR="005552E2" w:rsidRDefault="005552E2">
            <w:pPr>
              <w:pStyle w:val="NGTSAppendix"/>
              <w:keepNext/>
              <w:keepLines/>
              <w:spacing w:before="60" w:after="60"/>
            </w:pPr>
            <w:r>
              <w:t>Be part of a project plan</w:t>
            </w:r>
          </w:p>
        </w:tc>
        <w:tc>
          <w:tcPr>
            <w:tcW w:w="2460" w:type="dxa"/>
          </w:tcPr>
          <w:p w14:paraId="459C408A" w14:textId="77777777" w:rsidR="005552E2" w:rsidRDefault="005552E2" w:rsidP="00A70E34">
            <w:pPr>
              <w:pStyle w:val="NGTSAppendix"/>
              <w:keepNext/>
              <w:keepLines/>
              <w:spacing w:before="60" w:after="60"/>
              <w:jc w:val="center"/>
            </w:pPr>
            <w:r>
              <w:t>TO</w:t>
            </w:r>
          </w:p>
        </w:tc>
      </w:tr>
      <w:tr w:rsidR="005552E2" w14:paraId="14395405" w14:textId="77777777">
        <w:tc>
          <w:tcPr>
            <w:tcW w:w="6062" w:type="dxa"/>
          </w:tcPr>
          <w:p w14:paraId="35975344" w14:textId="5072C567" w:rsidR="005552E2" w:rsidRDefault="005552E2">
            <w:pPr>
              <w:pStyle w:val="NGTSAppendix"/>
              <w:keepNext/>
              <w:keepLines/>
              <w:spacing w:before="60" w:after="60"/>
            </w:pPr>
            <w:r>
              <w:t xml:space="preserve">Have a significant customer or </w:t>
            </w:r>
            <w:proofErr w:type="gramStart"/>
            <w:r>
              <w:t>third party</w:t>
            </w:r>
            <w:proofErr w:type="gramEnd"/>
            <w:r>
              <w:t xml:space="preserve"> impact or requires considerable </w:t>
            </w:r>
            <w:proofErr w:type="gramStart"/>
            <w:r>
              <w:t>third party</w:t>
            </w:r>
            <w:proofErr w:type="gramEnd"/>
            <w:r>
              <w:t xml:space="preserve"> actions to secure</w:t>
            </w:r>
            <w:r w:rsidR="003557D1">
              <w:t xml:space="preserve"> or </w:t>
            </w:r>
            <w:r w:rsidR="002B4F89">
              <w:t>where a Restoration Contractors Outage coin</w:t>
            </w:r>
            <w:r w:rsidR="00480EC5">
              <w:t>cides with a Transmission Outage</w:t>
            </w:r>
          </w:p>
        </w:tc>
        <w:tc>
          <w:tcPr>
            <w:tcW w:w="2460" w:type="dxa"/>
          </w:tcPr>
          <w:p w14:paraId="09621E84" w14:textId="565DE1D2" w:rsidR="005552E2" w:rsidRDefault="00A55640" w:rsidP="00FC0FD6">
            <w:pPr>
              <w:pStyle w:val="NGTSAppendix"/>
              <w:keepNext/>
              <w:keepLines/>
              <w:spacing w:before="60" w:after="60"/>
              <w:jc w:val="center"/>
            </w:pPr>
            <w:r>
              <w:t>The Company</w:t>
            </w:r>
          </w:p>
        </w:tc>
      </w:tr>
      <w:tr w:rsidR="005552E2" w14:paraId="36B7FE9B" w14:textId="77777777">
        <w:tc>
          <w:tcPr>
            <w:tcW w:w="6062" w:type="dxa"/>
          </w:tcPr>
          <w:p w14:paraId="765901C7" w14:textId="77777777" w:rsidR="005552E2" w:rsidRDefault="005552E2">
            <w:pPr>
              <w:pStyle w:val="NGTSAppendix"/>
              <w:keepNext/>
              <w:keepLines/>
              <w:spacing w:before="60" w:after="60"/>
            </w:pPr>
            <w:r>
              <w:t>Be required at a specific time either for operational reasons (e.g. demand) or maintenance (e.g. WSE)</w:t>
            </w:r>
          </w:p>
        </w:tc>
        <w:tc>
          <w:tcPr>
            <w:tcW w:w="2460" w:type="dxa"/>
          </w:tcPr>
          <w:p w14:paraId="4FA637D0" w14:textId="0C63B414" w:rsidR="005552E2" w:rsidRDefault="00A55640" w:rsidP="00FC0FD6">
            <w:pPr>
              <w:pStyle w:val="NGTSAppendix"/>
              <w:keepNext/>
              <w:keepLines/>
              <w:spacing w:before="60" w:after="60"/>
              <w:jc w:val="center"/>
            </w:pPr>
            <w:r>
              <w:t>The Company</w:t>
            </w:r>
            <w:r w:rsidR="005552E2">
              <w:t>/TO</w:t>
            </w:r>
          </w:p>
        </w:tc>
      </w:tr>
      <w:tr w:rsidR="005552E2" w14:paraId="01D330C0" w14:textId="77777777">
        <w:tc>
          <w:tcPr>
            <w:tcW w:w="6062" w:type="dxa"/>
          </w:tcPr>
          <w:p w14:paraId="4BAF4431" w14:textId="77777777" w:rsidR="005552E2" w:rsidRDefault="005552E2">
            <w:pPr>
              <w:pStyle w:val="NGTSAppendix"/>
              <w:keepNext/>
              <w:keepLines/>
              <w:spacing w:before="60" w:after="60"/>
            </w:pPr>
            <w:r>
              <w:t>Have significant impact on a critical path</w:t>
            </w:r>
          </w:p>
        </w:tc>
        <w:tc>
          <w:tcPr>
            <w:tcW w:w="2460" w:type="dxa"/>
          </w:tcPr>
          <w:p w14:paraId="1DD7FB5F" w14:textId="6589934C" w:rsidR="005552E2" w:rsidRDefault="00A55640" w:rsidP="00FC0FD6">
            <w:pPr>
              <w:pStyle w:val="NGTSAppendix"/>
              <w:keepNext/>
              <w:keepLines/>
              <w:spacing w:before="60" w:after="60"/>
              <w:jc w:val="center"/>
            </w:pPr>
            <w:r>
              <w:t>The Company</w:t>
            </w:r>
            <w:r w:rsidR="005552E2">
              <w:t>/TO</w:t>
            </w:r>
          </w:p>
        </w:tc>
      </w:tr>
      <w:tr w:rsidR="005552E2" w14:paraId="43AFD59A" w14:textId="77777777">
        <w:tc>
          <w:tcPr>
            <w:tcW w:w="6062" w:type="dxa"/>
          </w:tcPr>
          <w:p w14:paraId="1E01E2EF" w14:textId="77777777" w:rsidR="005552E2" w:rsidRDefault="005552E2">
            <w:pPr>
              <w:pStyle w:val="NGTSAppendix"/>
              <w:keepNext/>
              <w:keepLines/>
              <w:spacing w:before="60" w:after="60"/>
            </w:pPr>
            <w:r>
              <w:t>Require a specific resource commitment</w:t>
            </w:r>
          </w:p>
        </w:tc>
        <w:tc>
          <w:tcPr>
            <w:tcW w:w="2460" w:type="dxa"/>
          </w:tcPr>
          <w:p w14:paraId="496BB29C" w14:textId="77777777" w:rsidR="005552E2" w:rsidRDefault="005552E2">
            <w:pPr>
              <w:pStyle w:val="NGTSAppendix"/>
              <w:keepNext/>
              <w:keepLines/>
              <w:spacing w:before="60" w:after="60"/>
              <w:jc w:val="center"/>
            </w:pPr>
            <w:r>
              <w:t>TO</w:t>
            </w:r>
          </w:p>
        </w:tc>
      </w:tr>
      <w:tr w:rsidR="005552E2" w14:paraId="7EC9B1CE" w14:textId="77777777">
        <w:tc>
          <w:tcPr>
            <w:tcW w:w="6062" w:type="dxa"/>
          </w:tcPr>
          <w:p w14:paraId="4BA240FF" w14:textId="77777777" w:rsidR="005552E2" w:rsidRDefault="005552E2">
            <w:pPr>
              <w:pStyle w:val="NGTSAppendix"/>
              <w:keepNext/>
              <w:keepLines/>
              <w:spacing w:before="60" w:after="60"/>
            </w:pPr>
            <w:r>
              <w:t>Have significant Wayleave issues</w:t>
            </w:r>
          </w:p>
        </w:tc>
        <w:tc>
          <w:tcPr>
            <w:tcW w:w="2460" w:type="dxa"/>
          </w:tcPr>
          <w:p w14:paraId="2AA45E7D" w14:textId="77777777" w:rsidR="005552E2" w:rsidRDefault="005552E2">
            <w:pPr>
              <w:pStyle w:val="NGTSAppendix"/>
              <w:keepNext/>
              <w:keepLines/>
              <w:spacing w:before="60" w:after="60"/>
              <w:jc w:val="center"/>
            </w:pPr>
            <w:r>
              <w:t>TO</w:t>
            </w:r>
          </w:p>
        </w:tc>
      </w:tr>
    </w:tbl>
    <w:p w14:paraId="1AB72838" w14:textId="77777777" w:rsidR="005552E2" w:rsidRDefault="005552E2">
      <w:pPr>
        <w:pStyle w:val="NGTSAppendix"/>
        <w:keepNext/>
        <w:keepLines/>
        <w:spacing w:after="120"/>
      </w:pPr>
    </w:p>
    <w:p w14:paraId="7F8EB3E6" w14:textId="77777777" w:rsidR="005552E2" w:rsidRDefault="005552E2">
      <w:pPr>
        <w:pStyle w:val="NGTSAppendix"/>
        <w:keepNext/>
        <w:keepLines/>
        <w:spacing w:after="120"/>
      </w:pPr>
      <w:r>
        <w:t>Once an Outage has been identified as requiring firmness, an assessment shall need to be carried out as to what actions are needed to provide that firmness.</w:t>
      </w:r>
    </w:p>
    <w:p w14:paraId="20986A4E" w14:textId="77777777" w:rsidR="005552E2" w:rsidRDefault="005552E2">
      <w:pPr>
        <w:pStyle w:val="NGTSAppendix"/>
        <w:keepNext/>
        <w:keepLines/>
        <w:spacing w:after="120"/>
        <w:outlineLvl w:val="0"/>
        <w:rPr>
          <w:b/>
        </w:rPr>
      </w:pPr>
      <w:r>
        <w:rPr>
          <w:b/>
        </w:rPr>
        <w:t>Firmness of Outage Definition</w:t>
      </w:r>
      <w:r>
        <w:rPr>
          <w:b/>
        </w:rPr>
        <w:tab/>
      </w:r>
    </w:p>
    <w:p w14:paraId="1232ED9B" w14:textId="77777777" w:rsidR="005552E2" w:rsidRDefault="005552E2">
      <w:pPr>
        <w:pStyle w:val="NGTSAppendix"/>
        <w:keepNext/>
        <w:keepLines/>
        <w:numPr>
          <w:ilvl w:val="0"/>
          <w:numId w:val="11"/>
        </w:numPr>
        <w:spacing w:after="120"/>
      </w:pPr>
      <w:r>
        <w:t>Confirmed that Outage can be completed in the defined Outage length.</w:t>
      </w:r>
    </w:p>
    <w:p w14:paraId="46D220C9" w14:textId="77777777" w:rsidR="005552E2" w:rsidRDefault="005552E2">
      <w:pPr>
        <w:pStyle w:val="NGTSAppendix"/>
        <w:keepNext/>
        <w:keepLines/>
        <w:numPr>
          <w:ilvl w:val="0"/>
          <w:numId w:val="11"/>
        </w:numPr>
        <w:spacing w:after="120"/>
      </w:pPr>
      <w:r>
        <w:t>Confirmed that the correct equipment is planned out of service.</w:t>
      </w:r>
    </w:p>
    <w:p w14:paraId="064091D2" w14:textId="77777777" w:rsidR="005552E2" w:rsidRDefault="005552E2">
      <w:pPr>
        <w:pStyle w:val="NGTSAppendix"/>
        <w:keepNext/>
        <w:keepLines/>
        <w:numPr>
          <w:ilvl w:val="0"/>
          <w:numId w:val="11"/>
        </w:numPr>
        <w:spacing w:after="120"/>
      </w:pPr>
      <w:r>
        <w:t xml:space="preserve">Construction / project delivery shall need to ensure that scheme Outages are identified correctly at an early stage. </w:t>
      </w:r>
    </w:p>
    <w:p w14:paraId="7626CDBF" w14:textId="77777777" w:rsidR="005552E2" w:rsidRDefault="005552E2">
      <w:pPr>
        <w:pStyle w:val="NGTSAppendix"/>
        <w:keepNext/>
        <w:keepLines/>
        <w:spacing w:after="120"/>
        <w:outlineLvl w:val="0"/>
        <w:rPr>
          <w:b/>
        </w:rPr>
      </w:pPr>
      <w:r>
        <w:rPr>
          <w:b/>
        </w:rPr>
        <w:t>Firmness of placement</w:t>
      </w:r>
    </w:p>
    <w:p w14:paraId="49B01BE3" w14:textId="77777777" w:rsidR="005552E2" w:rsidRDefault="005552E2">
      <w:pPr>
        <w:pStyle w:val="NGTSAppendix"/>
        <w:keepNext/>
        <w:keepLines/>
        <w:spacing w:after="120"/>
        <w:outlineLvl w:val="0"/>
      </w:pPr>
      <w:r>
        <w:rPr>
          <w:i/>
        </w:rPr>
        <w:t>Transmission Owner</w:t>
      </w:r>
    </w:p>
    <w:p w14:paraId="042AA4EA" w14:textId="77777777" w:rsidR="005552E2" w:rsidRDefault="00A70E34">
      <w:pPr>
        <w:pStyle w:val="NGTSAppendix"/>
        <w:keepNext/>
        <w:keepLines/>
        <w:numPr>
          <w:ilvl w:val="0"/>
          <w:numId w:val="11"/>
        </w:numPr>
        <w:spacing w:after="120"/>
      </w:pPr>
      <w:r>
        <w:t>TO</w:t>
      </w:r>
      <w:r w:rsidR="005552E2">
        <w:t xml:space="preserve"> can confirm that the Outage allows sufficient lead times and that contractors have contractual commitments to meet the specified dates.</w:t>
      </w:r>
    </w:p>
    <w:p w14:paraId="7305697D" w14:textId="77777777" w:rsidR="005552E2" w:rsidRDefault="005552E2">
      <w:pPr>
        <w:pStyle w:val="NGTSAppendix"/>
        <w:keepNext/>
        <w:keepLines/>
        <w:numPr>
          <w:ilvl w:val="0"/>
          <w:numId w:val="11"/>
        </w:numPr>
        <w:spacing w:after="120"/>
      </w:pPr>
      <w:r>
        <w:t>Outage is accurately specified and that resources are available to deliver the Outage within the specified timescale.</w:t>
      </w:r>
    </w:p>
    <w:p w14:paraId="31ACE15D" w14:textId="77777777" w:rsidR="005552E2" w:rsidRDefault="005552E2">
      <w:pPr>
        <w:pStyle w:val="NGTSAppendix"/>
        <w:keepNext/>
        <w:keepLines/>
        <w:numPr>
          <w:ilvl w:val="0"/>
          <w:numId w:val="11"/>
        </w:numPr>
        <w:spacing w:after="120"/>
      </w:pPr>
      <w:r>
        <w:t xml:space="preserve">Outage start date is not critically dependent on any other single event that could result in slippage. </w:t>
      </w:r>
    </w:p>
    <w:p w14:paraId="504E777D" w14:textId="77777777" w:rsidR="005552E2" w:rsidRDefault="005552E2">
      <w:pPr>
        <w:pStyle w:val="NGTSAppendix"/>
        <w:keepNext/>
        <w:keepLines/>
        <w:numPr>
          <w:ilvl w:val="0"/>
          <w:numId w:val="11"/>
        </w:numPr>
        <w:spacing w:after="120"/>
      </w:pPr>
      <w:r>
        <w:t xml:space="preserve">Confidence that the total number of firm Outages in a particular </w:t>
      </w:r>
      <w:proofErr w:type="gramStart"/>
      <w:r>
        <w:t>time period</w:t>
      </w:r>
      <w:proofErr w:type="gramEnd"/>
      <w:r>
        <w:t xml:space="preserve"> can be resourced with little chance of failure.</w:t>
      </w:r>
    </w:p>
    <w:p w14:paraId="6D4AD3EB" w14:textId="77777777" w:rsidR="005552E2" w:rsidRDefault="005552E2">
      <w:pPr>
        <w:pStyle w:val="NGTSAppendix"/>
        <w:keepNext/>
        <w:keepLines/>
        <w:numPr>
          <w:ilvl w:val="0"/>
          <w:numId w:val="11"/>
        </w:numPr>
        <w:spacing w:after="120"/>
      </w:pPr>
      <w:r>
        <w:t>Wayleaves and / or alternative rights of access as required are agreed.</w:t>
      </w:r>
    </w:p>
    <w:p w14:paraId="6AB0D295" w14:textId="77777777" w:rsidR="005552E2" w:rsidRDefault="005552E2">
      <w:pPr>
        <w:pStyle w:val="NGTSAppendix"/>
        <w:keepNext/>
        <w:keepLines/>
        <w:spacing w:after="120"/>
        <w:rPr>
          <w:i/>
        </w:rPr>
      </w:pPr>
    </w:p>
    <w:p w14:paraId="1C8B93D8" w14:textId="77777777" w:rsidR="005552E2" w:rsidRDefault="005552E2">
      <w:pPr>
        <w:pStyle w:val="NGTSAppendix"/>
        <w:keepNext/>
        <w:keepLines/>
        <w:spacing w:after="120"/>
        <w:rPr>
          <w:i/>
        </w:rPr>
      </w:pPr>
    </w:p>
    <w:p w14:paraId="31B386A8" w14:textId="081A6CB0" w:rsidR="005552E2" w:rsidRDefault="00A55640">
      <w:pPr>
        <w:pStyle w:val="NGTSAppendix"/>
        <w:keepNext/>
        <w:keepLines/>
        <w:spacing w:after="120"/>
        <w:outlineLvl w:val="0"/>
        <w:rPr>
          <w:i/>
        </w:rPr>
      </w:pPr>
      <w:r w:rsidRPr="003E4C02">
        <w:t>The Company</w:t>
      </w:r>
    </w:p>
    <w:p w14:paraId="4F41B5EB" w14:textId="77777777" w:rsidR="005552E2" w:rsidRDefault="005552E2">
      <w:pPr>
        <w:pStyle w:val="NGTSAppendix"/>
        <w:keepNext/>
        <w:keepLines/>
        <w:numPr>
          <w:ilvl w:val="0"/>
          <w:numId w:val="11"/>
        </w:numPr>
        <w:spacing w:after="120"/>
      </w:pPr>
      <w:r>
        <w:t>Confirmed that Outage can be secured.</w:t>
      </w:r>
    </w:p>
    <w:p w14:paraId="26ECDEE0" w14:textId="77777777" w:rsidR="005552E2" w:rsidRDefault="005552E2">
      <w:pPr>
        <w:pStyle w:val="NGTSAppendix"/>
        <w:keepNext/>
        <w:keepLines/>
        <w:numPr>
          <w:ilvl w:val="0"/>
          <w:numId w:val="11"/>
        </w:numPr>
        <w:spacing w:after="120"/>
      </w:pPr>
      <w:r>
        <w:t>For Outages requiring a User pre or post fault action, need to have this agreed with the User and recorded.</w:t>
      </w:r>
    </w:p>
    <w:p w14:paraId="682EFD6E" w14:textId="77777777" w:rsidR="005552E2" w:rsidRDefault="005552E2">
      <w:pPr>
        <w:pStyle w:val="NGTSAppendix"/>
        <w:keepNext/>
        <w:keepLines/>
        <w:numPr>
          <w:ilvl w:val="0"/>
          <w:numId w:val="11"/>
        </w:numPr>
        <w:spacing w:after="120"/>
      </w:pPr>
      <w:r>
        <w:t xml:space="preserve">Confirmed for other Outages they do not require third party </w:t>
      </w:r>
      <w:proofErr w:type="gramStart"/>
      <w:r>
        <w:t>actions, or</w:t>
      </w:r>
      <w:proofErr w:type="gramEnd"/>
      <w:r>
        <w:t xml:space="preserve"> leave demand / generation at risk.</w:t>
      </w:r>
    </w:p>
    <w:p w14:paraId="6DBD5ECB" w14:textId="77777777" w:rsidR="005552E2" w:rsidRDefault="005552E2">
      <w:pPr>
        <w:pStyle w:val="NGTSAppendix"/>
        <w:keepNext/>
        <w:keepLines/>
        <w:numPr>
          <w:ilvl w:val="0"/>
          <w:numId w:val="11"/>
        </w:numPr>
        <w:spacing w:after="120"/>
      </w:pPr>
      <w:r>
        <w:t>Confirmed that for security reasons an Outage is not dependent on generation from all available power station BMUs for the associated electrical group.</w:t>
      </w:r>
    </w:p>
    <w:p w14:paraId="2E464279" w14:textId="6F664D7E" w:rsidR="00AB626A" w:rsidRDefault="00AB626A">
      <w:pPr>
        <w:pStyle w:val="NGTSAppendix"/>
        <w:keepNext/>
        <w:keepLines/>
        <w:numPr>
          <w:ilvl w:val="0"/>
          <w:numId w:val="11"/>
        </w:numPr>
        <w:spacing w:after="120"/>
      </w:pPr>
      <w:r>
        <w:t>Confirmed that the Outage does not affect the impact of the ESO to satisfy the requirements of the Electricity System Restoration Standard.</w:t>
      </w:r>
    </w:p>
    <w:p w14:paraId="14EA78ED" w14:textId="77777777" w:rsidR="005552E2" w:rsidRDefault="005552E2">
      <w:pPr>
        <w:pStyle w:val="NGTSAppendix"/>
        <w:keepNext/>
        <w:keepLines/>
        <w:spacing w:after="120"/>
      </w:pPr>
    </w:p>
    <w:p w14:paraId="022DD439" w14:textId="77777777" w:rsidR="005552E2" w:rsidRDefault="005552E2">
      <w:pPr>
        <w:pStyle w:val="Heading6"/>
        <w:keepNext/>
        <w:keepLines/>
      </w:pPr>
      <w:bookmarkStart w:id="7" w:name="_Toc54493534"/>
      <w:r>
        <w:br w:type="page"/>
      </w:r>
      <w:r>
        <w:lastRenderedPageBreak/>
        <w:t xml:space="preserve">Appendix D - Emergency Return to Service </w:t>
      </w:r>
      <w:bookmarkEnd w:id="7"/>
      <w:r w:rsidR="0079053B">
        <w:t>(ERTS)</w:t>
      </w:r>
    </w:p>
    <w:p w14:paraId="3333440F" w14:textId="32601423" w:rsidR="005552E2" w:rsidRDefault="005552E2">
      <w:pPr>
        <w:pStyle w:val="NGTSAppendix"/>
        <w:keepNext/>
        <w:keepLines/>
      </w:pPr>
      <w:r>
        <w:t>The Emergency Return to Service</w:t>
      </w:r>
      <w:r w:rsidR="0079053B">
        <w:t xml:space="preserve"> (ERTS)</w:t>
      </w:r>
      <w:r>
        <w:t xml:space="preserve"> </w:t>
      </w:r>
      <w:r w:rsidR="0079053B">
        <w:t>t</w:t>
      </w:r>
      <w:r>
        <w:t xml:space="preserve">ime is the time taken to return an out of service circuit to operational service. This may be as a contingency measure against predicted conditions such as severe weather or as a post fault action to restore demand, or to re-secure the Transmission System to its Licence. Provided it has been agreed between the TO and </w:t>
      </w:r>
      <w:r w:rsidR="00A55640">
        <w:t xml:space="preserve">The Company </w:t>
      </w:r>
      <w:r>
        <w:t xml:space="preserve">a circuit can be accepted back into service in an emergency with depleted facilities that may include the depletion of Protection facilities, the use of temporary circuit bypass arrangements etc. </w:t>
      </w:r>
    </w:p>
    <w:p w14:paraId="50C6B384" w14:textId="77777777" w:rsidR="005552E2" w:rsidRDefault="005552E2">
      <w:pPr>
        <w:pStyle w:val="NGTSAppendix"/>
        <w:keepNext/>
        <w:keepLines/>
        <w:spacing w:after="120"/>
      </w:pPr>
    </w:p>
    <w:p w14:paraId="71E1A50B" w14:textId="77777777" w:rsidR="005552E2" w:rsidRDefault="005552E2">
      <w:pPr>
        <w:pStyle w:val="NGTSAdditionalHeading"/>
        <w:keepNext/>
        <w:keepLines/>
        <w:ind w:left="0"/>
        <w:jc w:val="both"/>
        <w:outlineLvl w:val="0"/>
      </w:pPr>
      <w:r>
        <w:t xml:space="preserve">Application of Emergency Return to Service Time </w:t>
      </w:r>
    </w:p>
    <w:p w14:paraId="78858BE2" w14:textId="26A1C183" w:rsidR="005552E2" w:rsidRDefault="005552E2">
      <w:pPr>
        <w:pStyle w:val="NGTSAppendix"/>
        <w:keepNext/>
        <w:keepLines/>
        <w:spacing w:after="120"/>
      </w:pPr>
      <w:r>
        <w:t xml:space="preserve">Ensuring all Outages have a known </w:t>
      </w:r>
      <w:r w:rsidR="001418A0">
        <w:t xml:space="preserve">ERTS </w:t>
      </w:r>
      <w:r>
        <w:t xml:space="preserve">assists </w:t>
      </w:r>
      <w:r w:rsidR="00A55640">
        <w:t xml:space="preserve">The Company </w:t>
      </w:r>
      <w:r>
        <w:t>to meet its obligations under the Security Standards. After the first fault</w:t>
      </w:r>
      <w:r w:rsidR="00A344AF">
        <w:t>,</w:t>
      </w:r>
      <w:r>
        <w:t xml:space="preserve"> </w:t>
      </w:r>
      <w:r w:rsidR="00A55640">
        <w:t xml:space="preserve">The Company </w:t>
      </w:r>
      <w:r>
        <w:t>is obliged to re-secure the System “as soon as is reasonably practical”. In the normal course of operating a power System there are many potential conditions that could require the recall of circuit(s) on Outage.</w:t>
      </w:r>
    </w:p>
    <w:p w14:paraId="365444BA" w14:textId="77777777" w:rsidR="005552E2" w:rsidRDefault="005552E2">
      <w:pPr>
        <w:pStyle w:val="NGTSAppendix"/>
        <w:keepNext/>
        <w:keepLines/>
        <w:spacing w:after="120"/>
      </w:pPr>
      <w:r>
        <w:t>When applying an Emergency Return to Service Time to a circuit the following need to be considered:</w:t>
      </w:r>
    </w:p>
    <w:p w14:paraId="59DD7580" w14:textId="42231EC4" w:rsidR="005552E2" w:rsidRDefault="005552E2">
      <w:pPr>
        <w:pStyle w:val="NGTSAppendix"/>
        <w:keepNext/>
        <w:keepLines/>
        <w:numPr>
          <w:ilvl w:val="0"/>
          <w:numId w:val="6"/>
        </w:numPr>
        <w:spacing w:after="120"/>
        <w:ind w:left="714"/>
      </w:pPr>
      <w:r>
        <w:t xml:space="preserve">Criticality of the circuit </w:t>
      </w:r>
      <w:r w:rsidR="004566FE">
        <w:t>–</w:t>
      </w:r>
      <w:r>
        <w:t xml:space="preserve"> Is it one of a few circuits connecting a large group of demand or generation</w:t>
      </w:r>
      <w:r w:rsidR="00926EB5">
        <w:t xml:space="preserve"> or fundamental to System Restoration</w:t>
      </w:r>
      <w:r>
        <w:t>?</w:t>
      </w:r>
    </w:p>
    <w:p w14:paraId="1FF198DA" w14:textId="58601C0B" w:rsidR="005552E2" w:rsidRDefault="005552E2">
      <w:pPr>
        <w:pStyle w:val="NGTSAppendix"/>
        <w:keepNext/>
        <w:keepLines/>
        <w:numPr>
          <w:ilvl w:val="0"/>
          <w:numId w:val="6"/>
        </w:numPr>
        <w:spacing w:after="120"/>
        <w:ind w:left="714"/>
      </w:pPr>
      <w:r>
        <w:t xml:space="preserve">Time of year </w:t>
      </w:r>
      <w:r w:rsidR="004566FE">
        <w:t>–</w:t>
      </w:r>
      <w:r>
        <w:t xml:space="preserve"> Severe weather in winter significantly increases the likelihood of a circuit being recalled to service</w:t>
      </w:r>
      <w:r w:rsidR="006E4F9C">
        <w:t xml:space="preserve"> and can materially affect the time taken to do so</w:t>
      </w:r>
      <w:r>
        <w:t>.</w:t>
      </w:r>
    </w:p>
    <w:p w14:paraId="1281A583" w14:textId="77777777" w:rsidR="005552E2" w:rsidRDefault="005552E2">
      <w:pPr>
        <w:pStyle w:val="NGTSAppendix"/>
        <w:keepNext/>
        <w:keepLines/>
        <w:numPr>
          <w:ilvl w:val="0"/>
          <w:numId w:val="6"/>
        </w:numPr>
        <w:spacing w:after="120"/>
        <w:ind w:left="714"/>
      </w:pPr>
      <w:r>
        <w:t>Demand and generation left at single circuit risk.</w:t>
      </w:r>
    </w:p>
    <w:p w14:paraId="12B73C8E" w14:textId="7A20BFD6" w:rsidR="005552E2" w:rsidRDefault="005552E2">
      <w:pPr>
        <w:pStyle w:val="NGTSAppendix"/>
        <w:keepNext/>
        <w:keepLines/>
        <w:numPr>
          <w:ilvl w:val="0"/>
          <w:numId w:val="6"/>
        </w:numPr>
        <w:spacing w:after="120"/>
        <w:ind w:left="714"/>
      </w:pPr>
      <w:r>
        <w:t xml:space="preserve">Post fault actions </w:t>
      </w:r>
      <w:r w:rsidR="004566FE">
        <w:t>–</w:t>
      </w:r>
      <w:r>
        <w:t xml:space="preserve"> When securing an Outage requiring post fault drops from generation.</w:t>
      </w:r>
    </w:p>
    <w:p w14:paraId="14BEB571" w14:textId="77777777" w:rsidR="004566FE" w:rsidRDefault="005552E2">
      <w:pPr>
        <w:pStyle w:val="NGTSAppendix"/>
        <w:keepNext/>
        <w:keepLines/>
        <w:numPr>
          <w:ilvl w:val="0"/>
          <w:numId w:val="6"/>
        </w:numPr>
        <w:spacing w:after="120"/>
        <w:ind w:left="714"/>
      </w:pPr>
      <w:r>
        <w:t>Nuclear Site Licence obligations.</w:t>
      </w:r>
    </w:p>
    <w:p w14:paraId="1A9ABC46" w14:textId="12B5BF08" w:rsidR="005552E2" w:rsidRDefault="005552E2">
      <w:pPr>
        <w:pStyle w:val="NGTSAppendix"/>
        <w:keepNext/>
        <w:keepLines/>
        <w:numPr>
          <w:ilvl w:val="0"/>
          <w:numId w:val="6"/>
        </w:numPr>
        <w:spacing w:after="120"/>
        <w:ind w:left="714"/>
      </w:pPr>
      <w:r>
        <w:t xml:space="preserve"> </w:t>
      </w:r>
    </w:p>
    <w:p w14:paraId="3D35951C" w14:textId="3CC00920" w:rsidR="005552E2" w:rsidRDefault="005552E2">
      <w:pPr>
        <w:pStyle w:val="NGTSAppendix"/>
        <w:keepNext/>
        <w:keepLines/>
        <w:spacing w:after="120"/>
      </w:pPr>
      <w:r>
        <w:t xml:space="preserve">By prior agreement between the TO and </w:t>
      </w:r>
      <w:r w:rsidR="00A55640">
        <w:t xml:space="preserve">The Company </w:t>
      </w:r>
      <w:r>
        <w:t xml:space="preserve">a circuit can be accepted back into service in an emergency with depleted facilities. Each case shall be assessed on an individual </w:t>
      </w:r>
      <w:proofErr w:type="gramStart"/>
      <w:r>
        <w:t>basis</w:t>
      </w:r>
      <w:proofErr w:type="gramEnd"/>
      <w:r>
        <w:t xml:space="preserve"> but it can include the following:</w:t>
      </w:r>
    </w:p>
    <w:p w14:paraId="4BA6182E" w14:textId="77777777" w:rsidR="005552E2" w:rsidRDefault="005552E2">
      <w:pPr>
        <w:pStyle w:val="NGTSAppendix"/>
        <w:keepNext/>
        <w:keepLines/>
        <w:numPr>
          <w:ilvl w:val="0"/>
          <w:numId w:val="7"/>
        </w:numPr>
        <w:spacing w:after="120"/>
        <w:ind w:left="714"/>
      </w:pPr>
      <w:r>
        <w:t>Local control, indications and alarms only.</w:t>
      </w:r>
    </w:p>
    <w:p w14:paraId="3DFA81B7" w14:textId="77777777" w:rsidR="005552E2" w:rsidRDefault="005552E2">
      <w:pPr>
        <w:pStyle w:val="NGTSAppendix"/>
        <w:keepNext/>
        <w:keepLines/>
        <w:numPr>
          <w:ilvl w:val="0"/>
          <w:numId w:val="7"/>
        </w:numPr>
        <w:spacing w:after="120"/>
        <w:ind w:left="714"/>
      </w:pPr>
      <w:r>
        <w:t>Local analogues only</w:t>
      </w:r>
    </w:p>
    <w:p w14:paraId="4E4F1DA0" w14:textId="77777777" w:rsidR="005552E2" w:rsidRDefault="005552E2">
      <w:pPr>
        <w:pStyle w:val="NGTSAppendix"/>
        <w:keepNext/>
        <w:keepLines/>
        <w:numPr>
          <w:ilvl w:val="0"/>
          <w:numId w:val="7"/>
        </w:numPr>
        <w:spacing w:after="120"/>
        <w:ind w:left="714"/>
      </w:pPr>
      <w:r>
        <w:t>One fully operational Protection</w:t>
      </w:r>
    </w:p>
    <w:p w14:paraId="4C305C4A" w14:textId="77777777" w:rsidR="005552E2" w:rsidRDefault="005552E2">
      <w:pPr>
        <w:pStyle w:val="NGTSAppendix"/>
        <w:keepNext/>
        <w:keepLines/>
        <w:numPr>
          <w:ilvl w:val="0"/>
          <w:numId w:val="7"/>
        </w:numPr>
        <w:spacing w:after="120"/>
        <w:ind w:left="714"/>
      </w:pPr>
      <w:r>
        <w:t>Without DAR or with restricted DAR facilities</w:t>
      </w:r>
    </w:p>
    <w:p w14:paraId="76516290" w14:textId="77777777" w:rsidR="005552E2" w:rsidRDefault="005552E2">
      <w:pPr>
        <w:pStyle w:val="NGTSAppendix"/>
        <w:keepNext/>
        <w:keepLines/>
        <w:numPr>
          <w:ilvl w:val="0"/>
          <w:numId w:val="7"/>
        </w:numPr>
        <w:spacing w:after="120"/>
        <w:ind w:left="714"/>
      </w:pPr>
      <w:r>
        <w:t xml:space="preserve">Tap change by local control only. </w:t>
      </w:r>
    </w:p>
    <w:p w14:paraId="2B3F2CCB" w14:textId="77777777" w:rsidR="005552E2" w:rsidRDefault="005552E2">
      <w:pPr>
        <w:pStyle w:val="NGTSAppendix"/>
        <w:keepNext/>
        <w:keepLines/>
        <w:numPr>
          <w:ilvl w:val="0"/>
          <w:numId w:val="7"/>
        </w:numPr>
        <w:spacing w:after="120"/>
        <w:ind w:left="714"/>
      </w:pPr>
      <w:r>
        <w:t>Synchronising – Local synchronising must be available</w:t>
      </w:r>
    </w:p>
    <w:p w14:paraId="31A6329A" w14:textId="77777777" w:rsidR="005552E2" w:rsidRDefault="005552E2">
      <w:pPr>
        <w:pStyle w:val="NGTSAppendix"/>
        <w:keepNext/>
        <w:keepLines/>
        <w:numPr>
          <w:ilvl w:val="0"/>
          <w:numId w:val="7"/>
        </w:numPr>
        <w:spacing w:after="120"/>
        <w:ind w:left="714"/>
      </w:pPr>
      <w:r>
        <w:t>Cables</w:t>
      </w:r>
      <w:r w:rsidR="0094137F">
        <w:t>, reactors</w:t>
      </w:r>
      <w:r>
        <w:t xml:space="preserve"> </w:t>
      </w:r>
      <w:r w:rsidR="006E4F9C">
        <w:t xml:space="preserve">or transformers </w:t>
      </w:r>
      <w:r>
        <w:t xml:space="preserve">without cooling or with reduced cooling </w:t>
      </w:r>
      <w:r w:rsidR="001418A0">
        <w:t>–</w:t>
      </w:r>
      <w:r>
        <w:t xml:space="preserve"> </w:t>
      </w:r>
      <w:r w:rsidR="001418A0">
        <w:t>(</w:t>
      </w:r>
      <w:r>
        <w:t xml:space="preserve">Operating </w:t>
      </w:r>
      <w:r w:rsidR="006E4F9C">
        <w:t>C</w:t>
      </w:r>
      <w:r>
        <w:t xml:space="preserve">apability </w:t>
      </w:r>
      <w:r w:rsidR="0079053B">
        <w:t xml:space="preserve">Limit </w:t>
      </w:r>
      <w:r>
        <w:t>to be specified by Transmission Owner</w:t>
      </w:r>
      <w:r w:rsidR="001418A0">
        <w:t>)</w:t>
      </w:r>
    </w:p>
    <w:p w14:paraId="4FF00307" w14:textId="77777777" w:rsidR="005552E2" w:rsidRDefault="005552E2">
      <w:pPr>
        <w:pStyle w:val="NGTSAppendix"/>
        <w:keepNext/>
        <w:keepLines/>
        <w:numPr>
          <w:ilvl w:val="0"/>
          <w:numId w:val="7"/>
        </w:numPr>
        <w:spacing w:after="120"/>
        <w:ind w:left="714"/>
      </w:pPr>
      <w:r>
        <w:t>Bypass of a circuit breaker or mesh corner or circuit breaker locked closed.</w:t>
      </w:r>
    </w:p>
    <w:p w14:paraId="45B10F84" w14:textId="77777777" w:rsidR="005552E2" w:rsidRDefault="005552E2">
      <w:pPr>
        <w:pStyle w:val="NGTSAppendix"/>
        <w:keepNext/>
        <w:keepLines/>
        <w:spacing w:after="120"/>
      </w:pPr>
    </w:p>
    <w:p w14:paraId="34AD0AFA" w14:textId="77777777" w:rsidR="005552E2" w:rsidRDefault="005552E2">
      <w:pPr>
        <w:pStyle w:val="NGTSAdditionalHeading"/>
        <w:keepNext/>
        <w:keepLines/>
        <w:ind w:left="0"/>
        <w:jc w:val="both"/>
        <w:outlineLvl w:val="0"/>
      </w:pPr>
      <w:r>
        <w:t>Minimising Emergency Return to Service Times</w:t>
      </w:r>
    </w:p>
    <w:p w14:paraId="6D8AF25B" w14:textId="77777777" w:rsidR="005552E2" w:rsidRDefault="005552E2">
      <w:pPr>
        <w:pStyle w:val="NGTSAppendix"/>
        <w:keepNext/>
        <w:keepLines/>
        <w:spacing w:after="120"/>
      </w:pPr>
      <w:r>
        <w:t>When potentially difficult Outages are discussed then methods of working may need to be considered to achieve a reduced Emergency Return to Service Time. This should be considered at an early stage in the planning process</w:t>
      </w:r>
      <w:r w:rsidR="001418A0">
        <w:t xml:space="preserve"> such as Year Ahead</w:t>
      </w:r>
      <w:r>
        <w:t xml:space="preserve"> </w:t>
      </w:r>
      <w:r w:rsidR="001418A0">
        <w:t xml:space="preserve">and a methodology agreed as part of contractual arrangements </w:t>
      </w:r>
      <w:r>
        <w:t xml:space="preserve">to minimise work and contractual disruption later. In complex cases (e.g. circuit bypass), there shall be a need to have in place a documented restoration process before the Outage starts. </w:t>
      </w:r>
    </w:p>
    <w:p w14:paraId="06808F96" w14:textId="77777777" w:rsidR="0079053B" w:rsidRDefault="00493AC8">
      <w:pPr>
        <w:pStyle w:val="NGTSAppendix"/>
        <w:keepNext/>
        <w:keepLines/>
        <w:spacing w:after="120"/>
      </w:pPr>
      <w:r>
        <w:br/>
      </w:r>
    </w:p>
    <w:p w14:paraId="0D113128" w14:textId="77777777" w:rsidR="0079053B" w:rsidRPr="0079053B" w:rsidRDefault="0079053B">
      <w:pPr>
        <w:pStyle w:val="NGTSAppendix"/>
        <w:keepNext/>
        <w:keepLines/>
        <w:spacing w:after="120"/>
        <w:rPr>
          <w:b/>
        </w:rPr>
      </w:pPr>
      <w:r w:rsidRPr="0079053B">
        <w:rPr>
          <w:b/>
        </w:rPr>
        <w:lastRenderedPageBreak/>
        <w:t>ERTS Profiling</w:t>
      </w:r>
    </w:p>
    <w:p w14:paraId="67977FD4" w14:textId="24522E43" w:rsidR="005552E2" w:rsidRDefault="005552E2">
      <w:pPr>
        <w:pStyle w:val="NGTSAppendix"/>
        <w:keepNext/>
        <w:keepLines/>
        <w:spacing w:after="120"/>
      </w:pPr>
      <w:r>
        <w:t xml:space="preserve">Profiling the Emergency Return to Service Time for the duration of the Outage should also be considered for high risk/ </w:t>
      </w:r>
      <w:proofErr w:type="gramStart"/>
      <w:r>
        <w:t>high cost</w:t>
      </w:r>
      <w:proofErr w:type="gramEnd"/>
      <w:r>
        <w:t xml:space="preserve"> Outages, (e.g. to achieve a short Emergency Return to Service Time at times of high demand). This shall also allow contingency arrangements to be better matched to the periods of high risk. If an Outage duration is extended </w:t>
      </w:r>
      <w:proofErr w:type="gramStart"/>
      <w:r>
        <w:t>as a consequence of</w:t>
      </w:r>
      <w:proofErr w:type="gramEnd"/>
      <w:r>
        <w:t xml:space="preserve"> achieving a reduced Emergency Return to Service Time requirement</w:t>
      </w:r>
      <w:r w:rsidR="000B6D87">
        <w:t>,</w:t>
      </w:r>
      <w:r>
        <w:t xml:space="preserve"> then the risk of demand loss needs to be balanced against the longer Emergency Return to Service Time.</w:t>
      </w:r>
    </w:p>
    <w:p w14:paraId="3A0FDFFA" w14:textId="77777777" w:rsidR="005552E2" w:rsidRDefault="005552E2">
      <w:pPr>
        <w:keepNext/>
        <w:keepLines/>
        <w:jc w:val="both"/>
        <w:outlineLvl w:val="0"/>
        <w:rPr>
          <w:b/>
          <w:sz w:val="24"/>
        </w:rPr>
      </w:pPr>
      <w:r>
        <w:br w:type="page"/>
      </w:r>
      <w:r>
        <w:rPr>
          <w:b/>
          <w:sz w:val="24"/>
        </w:rPr>
        <w:lastRenderedPageBreak/>
        <w:t xml:space="preserve">Appendix E - Operational Notes </w:t>
      </w:r>
    </w:p>
    <w:p w14:paraId="0E104C3F" w14:textId="77777777" w:rsidR="005552E2" w:rsidRDefault="005552E2">
      <w:pPr>
        <w:keepNext/>
        <w:keepLines/>
        <w:jc w:val="both"/>
        <w:outlineLvl w:val="0"/>
      </w:pPr>
    </w:p>
    <w:p w14:paraId="2249B8DF" w14:textId="266C3AB9" w:rsidR="005552E2" w:rsidRDefault="005552E2">
      <w:pPr>
        <w:keepNext/>
        <w:keepLines/>
        <w:jc w:val="both"/>
        <w:outlineLvl w:val="0"/>
      </w:pPr>
      <w:r>
        <w:t xml:space="preserve">The </w:t>
      </w:r>
      <w:r w:rsidR="006E4F9C">
        <w:t xml:space="preserve">relevant operational notes </w:t>
      </w:r>
      <w:r>
        <w:t xml:space="preserve">provided by </w:t>
      </w:r>
      <w:r w:rsidR="00A55640">
        <w:t xml:space="preserve">The Company </w:t>
      </w:r>
      <w:r w:rsidR="006E4F9C">
        <w:t xml:space="preserve">to </w:t>
      </w:r>
      <w:r>
        <w:t>each TO may include</w:t>
      </w:r>
      <w:r w:rsidR="006E4F9C">
        <w:t xml:space="preserve"> but are not limited to</w:t>
      </w:r>
      <w:r>
        <w:t>:</w:t>
      </w:r>
    </w:p>
    <w:p w14:paraId="01460E65" w14:textId="77777777" w:rsidR="005552E2" w:rsidRDefault="005552E2">
      <w:pPr>
        <w:keepNext/>
        <w:keepLines/>
        <w:ind w:firstLine="720"/>
        <w:jc w:val="both"/>
        <w:outlineLvl w:val="0"/>
      </w:pPr>
      <w:r>
        <w:t xml:space="preserve">1.  Summaries of new and existing Outages </w:t>
      </w:r>
      <w:r w:rsidR="006E4F9C">
        <w:t xml:space="preserve">with </w:t>
      </w:r>
      <w:r w:rsidR="00210E7A">
        <w:t xml:space="preserve">start </w:t>
      </w:r>
      <w:r>
        <w:t xml:space="preserve">and </w:t>
      </w:r>
      <w:r w:rsidR="00210E7A">
        <w:t xml:space="preserve">finish </w:t>
      </w:r>
      <w:r>
        <w:t>dates</w:t>
      </w:r>
    </w:p>
    <w:p w14:paraId="77A2E1D3" w14:textId="77777777" w:rsidR="005552E2" w:rsidRDefault="005552E2">
      <w:pPr>
        <w:keepNext/>
        <w:keepLines/>
        <w:ind w:firstLine="720"/>
        <w:jc w:val="both"/>
        <w:outlineLvl w:val="0"/>
      </w:pPr>
      <w:r>
        <w:t xml:space="preserve">2.  List of non-standard </w:t>
      </w:r>
      <w:proofErr w:type="gramStart"/>
      <w:r>
        <w:t>substation</w:t>
      </w:r>
      <w:proofErr w:type="gramEnd"/>
      <w:r>
        <w:t xml:space="preserve"> running arrangements</w:t>
      </w:r>
    </w:p>
    <w:p w14:paraId="3EBE5124" w14:textId="77777777" w:rsidR="00210E7A" w:rsidRDefault="005552E2" w:rsidP="003E4C02">
      <w:pPr>
        <w:pStyle w:val="BodyTextIndent2"/>
        <w:keepNext/>
        <w:keepLines/>
        <w:ind w:hanging="273"/>
      </w:pPr>
      <w:r>
        <w:t>3.  Outage Information</w:t>
      </w:r>
      <w:r w:rsidR="00210E7A">
        <w:t xml:space="preserve"> in the form of notes about each Outage varying from simple transformer loading to detailed contingency arrangements</w:t>
      </w:r>
      <w:r>
        <w:t>.</w:t>
      </w:r>
    </w:p>
    <w:p w14:paraId="263BB044" w14:textId="590C4CCA" w:rsidR="005552E2" w:rsidRDefault="005552E2" w:rsidP="003E4C02">
      <w:pPr>
        <w:pStyle w:val="BodyTextIndent2"/>
        <w:keepNext/>
        <w:keepLines/>
        <w:ind w:left="1134" w:hanging="425"/>
      </w:pPr>
      <w:r>
        <w:t xml:space="preserve"> </w:t>
      </w:r>
      <w:r w:rsidR="00210E7A">
        <w:t xml:space="preserve">4. </w:t>
      </w:r>
      <w:r>
        <w:t xml:space="preserve">Control </w:t>
      </w:r>
      <w:r w:rsidR="00622C0F">
        <w:t>staff</w:t>
      </w:r>
      <w:r>
        <w:t xml:space="preserve"> comments from previously issued draft cop</w:t>
      </w:r>
      <w:r w:rsidR="00622C0F">
        <w:t>ies</w:t>
      </w:r>
      <w:r>
        <w:t xml:space="preserve"> </w:t>
      </w:r>
      <w:r w:rsidR="00451D12">
        <w:t xml:space="preserve">together </w:t>
      </w:r>
      <w:proofErr w:type="gramStart"/>
      <w:r w:rsidR="00451D12">
        <w:t xml:space="preserve">with </w:t>
      </w:r>
      <w:r>
        <w:t xml:space="preserve"> </w:t>
      </w:r>
      <w:r w:rsidR="00A55640">
        <w:t>The</w:t>
      </w:r>
      <w:proofErr w:type="gramEnd"/>
      <w:r w:rsidR="00A55640">
        <w:t xml:space="preserve"> Company </w:t>
      </w:r>
      <w:r>
        <w:t xml:space="preserve">planning </w:t>
      </w:r>
      <w:r w:rsidR="00622C0F">
        <w:t xml:space="preserve">staff </w:t>
      </w:r>
      <w:r>
        <w:t>responses</w:t>
      </w:r>
    </w:p>
    <w:p w14:paraId="5AE5E08A" w14:textId="77777777" w:rsidR="005552E2" w:rsidRDefault="005552E2" w:rsidP="003E4C02">
      <w:pPr>
        <w:keepNext/>
        <w:keepLines/>
        <w:ind w:left="993" w:hanging="273"/>
        <w:jc w:val="both"/>
        <w:outlineLvl w:val="0"/>
      </w:pPr>
      <w:r>
        <w:t xml:space="preserve">5.  </w:t>
      </w:r>
      <w:r w:rsidR="006E4F9C">
        <w:t xml:space="preserve">List of </w:t>
      </w:r>
      <w:r>
        <w:t>Outages requiring commissioning programmes</w:t>
      </w:r>
      <w:r w:rsidR="006E4F9C">
        <w:t xml:space="preserve"> </w:t>
      </w:r>
      <w:r w:rsidR="00210E7A">
        <w:t xml:space="preserve">and documentation </w:t>
      </w:r>
      <w:r w:rsidR="006E4F9C">
        <w:t xml:space="preserve">and </w:t>
      </w:r>
      <w:proofErr w:type="gramStart"/>
      <w:r w:rsidR="006E4F9C">
        <w:t>current status</w:t>
      </w:r>
      <w:proofErr w:type="gramEnd"/>
    </w:p>
    <w:p w14:paraId="3FE4050B" w14:textId="77777777" w:rsidR="005552E2" w:rsidRDefault="005552E2">
      <w:pPr>
        <w:keepNext/>
        <w:keepLines/>
        <w:ind w:firstLine="720"/>
        <w:jc w:val="both"/>
        <w:outlineLvl w:val="0"/>
      </w:pPr>
      <w:r>
        <w:t>6.   Fault Level control guidance</w:t>
      </w:r>
    </w:p>
    <w:p w14:paraId="29A25AF4" w14:textId="77777777" w:rsidR="005552E2" w:rsidRDefault="005552E2" w:rsidP="003E4C02">
      <w:pPr>
        <w:keepNext/>
        <w:keepLines/>
        <w:ind w:left="993" w:hanging="284"/>
        <w:jc w:val="both"/>
        <w:outlineLvl w:val="0"/>
      </w:pPr>
      <w:r>
        <w:t xml:space="preserve">7.  User network information including </w:t>
      </w:r>
      <w:r w:rsidR="006E4F9C">
        <w:t xml:space="preserve">agreed </w:t>
      </w:r>
      <w:r>
        <w:t xml:space="preserve">pre fault &amp; post Fault </w:t>
      </w:r>
      <w:r w:rsidR="00A27B95">
        <w:t>demand</w:t>
      </w:r>
      <w:r>
        <w:t xml:space="preserve"> transfers and User Outages affecting the MITS</w:t>
      </w:r>
    </w:p>
    <w:p w14:paraId="548801F4" w14:textId="77777777" w:rsidR="005552E2" w:rsidRDefault="005552E2">
      <w:pPr>
        <w:keepNext/>
        <w:keepLines/>
        <w:numPr>
          <w:ilvl w:val="0"/>
          <w:numId w:val="12"/>
        </w:numPr>
        <w:tabs>
          <w:tab w:val="num" w:pos="1080"/>
        </w:tabs>
        <w:ind w:left="1080"/>
        <w:jc w:val="both"/>
        <w:outlineLvl w:val="0"/>
      </w:pPr>
      <w:r>
        <w:t xml:space="preserve">Voltage </w:t>
      </w:r>
      <w:r w:rsidR="006E4F9C">
        <w:t>c</w:t>
      </w:r>
      <w:r>
        <w:t xml:space="preserve">ontrol </w:t>
      </w:r>
      <w:r w:rsidR="006E4F9C">
        <w:t>g</w:t>
      </w:r>
      <w:r>
        <w:t>uidance</w:t>
      </w:r>
    </w:p>
    <w:p w14:paraId="00BFDA24" w14:textId="77777777" w:rsidR="005552E2" w:rsidRDefault="006E4F9C">
      <w:pPr>
        <w:keepNext/>
        <w:keepLines/>
        <w:numPr>
          <w:ilvl w:val="0"/>
          <w:numId w:val="12"/>
        </w:numPr>
        <w:tabs>
          <w:tab w:val="num" w:pos="1080"/>
        </w:tabs>
        <w:ind w:left="1080"/>
        <w:jc w:val="both"/>
        <w:outlineLvl w:val="0"/>
      </w:pPr>
      <w:r>
        <w:t>S</w:t>
      </w:r>
      <w:r w:rsidR="005552E2">
        <w:t xml:space="preserve">pecial </w:t>
      </w:r>
      <w:r>
        <w:t>A</w:t>
      </w:r>
      <w:r w:rsidR="005552E2">
        <w:t xml:space="preserve">ctions arranged for identified limits and constraints </w:t>
      </w:r>
    </w:p>
    <w:p w14:paraId="1B608826" w14:textId="77777777" w:rsidR="00165AA8" w:rsidRDefault="005552E2">
      <w:pPr>
        <w:keepNext/>
        <w:keepLines/>
        <w:numPr>
          <w:ilvl w:val="0"/>
          <w:numId w:val="12"/>
        </w:numPr>
        <w:tabs>
          <w:tab w:val="num" w:pos="1080"/>
        </w:tabs>
        <w:ind w:left="1080"/>
        <w:jc w:val="both"/>
        <w:outlineLvl w:val="0"/>
      </w:pPr>
      <w:r>
        <w:t xml:space="preserve">Electronic copies of </w:t>
      </w:r>
      <w:r w:rsidR="00451D12">
        <w:t xml:space="preserve">non-standard </w:t>
      </w:r>
      <w:r>
        <w:t>substation running arrangements</w:t>
      </w:r>
    </w:p>
    <w:p w14:paraId="5B204B27" w14:textId="75D770F0" w:rsidR="005552E2" w:rsidRDefault="00990AB3">
      <w:pPr>
        <w:keepNext/>
        <w:keepLines/>
        <w:numPr>
          <w:ilvl w:val="0"/>
          <w:numId w:val="12"/>
        </w:numPr>
        <w:tabs>
          <w:tab w:val="num" w:pos="1080"/>
        </w:tabs>
        <w:ind w:left="1080"/>
        <w:jc w:val="both"/>
        <w:outlineLvl w:val="0"/>
      </w:pPr>
      <w:r>
        <w:t>Outage which could have an impact on System Restoration</w:t>
      </w:r>
      <w:r w:rsidR="005552E2">
        <w:t xml:space="preserve"> </w:t>
      </w:r>
    </w:p>
    <w:p w14:paraId="00EFFA3A" w14:textId="77777777" w:rsidR="002040E5" w:rsidRDefault="002040E5">
      <w:pPr>
        <w:pStyle w:val="Heading2"/>
        <w:keepLines/>
        <w:numPr>
          <w:ilvl w:val="0"/>
          <w:numId w:val="0"/>
        </w:numPr>
      </w:pPr>
    </w:p>
    <w:p w14:paraId="115F46F5" w14:textId="77777777" w:rsidR="005552E2" w:rsidRDefault="005552E2">
      <w:pPr>
        <w:pStyle w:val="Heading2"/>
        <w:keepLines/>
        <w:numPr>
          <w:ilvl w:val="0"/>
          <w:numId w:val="0"/>
        </w:numPr>
        <w:rPr>
          <w:iCs/>
        </w:rPr>
      </w:pPr>
      <w:r>
        <w:br w:type="page"/>
      </w:r>
      <w:r>
        <w:rPr>
          <w:iCs/>
        </w:rPr>
        <w:lastRenderedPageBreak/>
        <w:t>Appendix F – Abbreviations and Definitions</w:t>
      </w:r>
    </w:p>
    <w:p w14:paraId="0F31EE37" w14:textId="77777777" w:rsidR="005552E2" w:rsidRDefault="005552E2">
      <w:pPr>
        <w:pStyle w:val="NGTSAppendix"/>
        <w:keepNext/>
        <w:keepLines/>
        <w:outlineLvl w:val="0"/>
        <w:rPr>
          <w:b/>
        </w:rPr>
      </w:pPr>
    </w:p>
    <w:p w14:paraId="098C5E5B" w14:textId="77777777" w:rsidR="005552E2" w:rsidRDefault="005552E2">
      <w:pPr>
        <w:pStyle w:val="NGTSAppendix"/>
        <w:keepNext/>
        <w:keepLines/>
        <w:outlineLvl w:val="0"/>
        <w:rPr>
          <w:b/>
          <w:i/>
          <w:iCs/>
          <w:sz w:val="24"/>
        </w:rPr>
      </w:pPr>
      <w:bookmarkStart w:id="8" w:name="OLE_LINK5"/>
      <w:r>
        <w:rPr>
          <w:b/>
          <w:i/>
          <w:iCs/>
          <w:sz w:val="24"/>
        </w:rPr>
        <w:t>Abbreviations</w:t>
      </w:r>
    </w:p>
    <w:bookmarkEnd w:id="8"/>
    <w:p w14:paraId="690C84E3" w14:textId="77777777" w:rsidR="005552E2" w:rsidRDefault="005552E2">
      <w:pPr>
        <w:pStyle w:val="NGTSAppendix"/>
        <w:keepNext/>
        <w:keepLines/>
        <w:outlineLvl w:val="0"/>
        <w:rPr>
          <w:b/>
        </w:rPr>
      </w:pPr>
    </w:p>
    <w:p w14:paraId="6BF2C56C" w14:textId="77777777" w:rsidR="00A2126E" w:rsidRDefault="00A2126E" w:rsidP="00A2126E">
      <w:pPr>
        <w:pStyle w:val="NGTSAppendix"/>
        <w:keepNext/>
        <w:keepLines/>
        <w:outlineLvl w:val="0"/>
      </w:pPr>
      <w:r>
        <w:t>CATO</w:t>
      </w:r>
      <w:r>
        <w:tab/>
      </w:r>
      <w:r>
        <w:tab/>
        <w:t>Competitively Appointed Transmission Owner</w:t>
      </w:r>
    </w:p>
    <w:p w14:paraId="5B8CA7DC" w14:textId="77777777" w:rsidR="00A2126E" w:rsidRDefault="00A2126E" w:rsidP="00A2126E">
      <w:pPr>
        <w:pStyle w:val="NGTSAppendix"/>
        <w:keepNext/>
        <w:keepLines/>
        <w:outlineLvl w:val="0"/>
      </w:pPr>
    </w:p>
    <w:p w14:paraId="2052E706" w14:textId="77777777" w:rsidR="005552E2" w:rsidRDefault="00BC3A94" w:rsidP="004B71D5">
      <w:pPr>
        <w:pStyle w:val="NGTSAppendix"/>
        <w:keepNext/>
        <w:keepLines/>
        <w:ind w:left="1418" w:hanging="1418"/>
        <w:outlineLvl w:val="0"/>
      </w:pPr>
      <w:r>
        <w:t xml:space="preserve">NETS </w:t>
      </w:r>
      <w:r w:rsidR="005552E2">
        <w:t>SQSS</w:t>
      </w:r>
      <w:r w:rsidR="005552E2">
        <w:tab/>
      </w:r>
      <w:r>
        <w:t xml:space="preserve">National Electricity Transmission System </w:t>
      </w:r>
      <w:r w:rsidR="005552E2">
        <w:t>Security and Quality of Supply Standard</w:t>
      </w:r>
    </w:p>
    <w:p w14:paraId="27759837" w14:textId="77777777" w:rsidR="00D97B8C" w:rsidRDefault="00D97B8C">
      <w:pPr>
        <w:pStyle w:val="NGTSAppendix"/>
        <w:keepNext/>
        <w:keepLines/>
        <w:outlineLvl w:val="0"/>
      </w:pPr>
    </w:p>
    <w:p w14:paraId="655D30F2" w14:textId="77777777" w:rsidR="005552E2" w:rsidRDefault="005552E2">
      <w:pPr>
        <w:keepNext/>
        <w:keepLines/>
      </w:pPr>
      <w:r>
        <w:t>STCP</w:t>
      </w:r>
      <w:r>
        <w:tab/>
      </w:r>
      <w:r>
        <w:tab/>
        <w:t>System Operator –Transmission Owner Code Procedure</w:t>
      </w:r>
    </w:p>
    <w:p w14:paraId="432BB23E" w14:textId="77777777" w:rsidR="005552E2" w:rsidRDefault="005552E2">
      <w:pPr>
        <w:keepNext/>
        <w:keepLines/>
      </w:pPr>
      <w:r>
        <w:t>TO</w:t>
      </w:r>
      <w:r>
        <w:tab/>
      </w:r>
      <w:r>
        <w:tab/>
        <w:t>Transmission Owner</w:t>
      </w:r>
    </w:p>
    <w:p w14:paraId="7E61D7CD" w14:textId="77777777" w:rsidR="005552E2" w:rsidRDefault="005552E2">
      <w:pPr>
        <w:keepNext/>
        <w:keepLines/>
      </w:pPr>
      <w:r>
        <w:t>TSC</w:t>
      </w:r>
      <w:r>
        <w:tab/>
      </w:r>
      <w:r>
        <w:tab/>
        <w:t>Transmission Status Certificate</w:t>
      </w:r>
    </w:p>
    <w:p w14:paraId="0AA0C72A" w14:textId="77777777" w:rsidR="005552E2" w:rsidRDefault="005552E2">
      <w:pPr>
        <w:pStyle w:val="NGTSAppendix"/>
        <w:keepNext/>
        <w:keepLines/>
        <w:outlineLvl w:val="0"/>
      </w:pPr>
      <w:r>
        <w:t>GC</w:t>
      </w:r>
      <w:r>
        <w:tab/>
      </w:r>
      <w:r>
        <w:tab/>
        <w:t>Grid Code</w:t>
      </w:r>
    </w:p>
    <w:p w14:paraId="55055B1E" w14:textId="77777777" w:rsidR="005552E2" w:rsidRDefault="005552E2">
      <w:pPr>
        <w:pStyle w:val="NGTSAppendix"/>
        <w:keepNext/>
        <w:keepLines/>
        <w:outlineLvl w:val="0"/>
      </w:pPr>
    </w:p>
    <w:p w14:paraId="498564F7" w14:textId="77777777" w:rsidR="005552E2" w:rsidRDefault="005552E2">
      <w:pPr>
        <w:pStyle w:val="NGTSAppendix"/>
        <w:keepNext/>
        <w:keepLines/>
        <w:outlineLvl w:val="0"/>
      </w:pPr>
      <w:r>
        <w:t>DNO</w:t>
      </w:r>
      <w:r>
        <w:tab/>
      </w:r>
      <w:r>
        <w:tab/>
        <w:t>Distribution Network Operator</w:t>
      </w:r>
    </w:p>
    <w:p w14:paraId="1D7F341F" w14:textId="77777777" w:rsidR="005552E2" w:rsidRDefault="005552E2">
      <w:pPr>
        <w:pStyle w:val="NGTSAppendix"/>
        <w:keepNext/>
        <w:keepLines/>
        <w:outlineLvl w:val="0"/>
      </w:pPr>
    </w:p>
    <w:p w14:paraId="33FF3B51" w14:textId="77777777" w:rsidR="005552E2" w:rsidRDefault="005552E2">
      <w:pPr>
        <w:pStyle w:val="NGTSAppendix"/>
        <w:keepNext/>
        <w:keepLines/>
        <w:outlineLvl w:val="0"/>
      </w:pPr>
      <w:r>
        <w:t>OHL</w:t>
      </w:r>
      <w:r>
        <w:tab/>
      </w:r>
      <w:r>
        <w:tab/>
        <w:t>Overhead Line</w:t>
      </w:r>
    </w:p>
    <w:p w14:paraId="619352CA" w14:textId="77777777" w:rsidR="005552E2" w:rsidRDefault="005552E2">
      <w:pPr>
        <w:pStyle w:val="NGTSAppendix"/>
        <w:keepNext/>
        <w:keepLines/>
      </w:pPr>
    </w:p>
    <w:p w14:paraId="6BDBEA58" w14:textId="77777777" w:rsidR="005552E2" w:rsidRDefault="005552E2">
      <w:pPr>
        <w:pStyle w:val="NGTSAppendix"/>
        <w:keepNext/>
        <w:keepLines/>
        <w:outlineLvl w:val="0"/>
      </w:pPr>
      <w:r>
        <w:t>SGT</w:t>
      </w:r>
      <w:r>
        <w:tab/>
      </w:r>
      <w:r>
        <w:tab/>
      </w:r>
      <w:proofErr w:type="spellStart"/>
      <w:r>
        <w:t>Supergrid</w:t>
      </w:r>
      <w:proofErr w:type="spellEnd"/>
      <w:r>
        <w:t xml:space="preserve"> transformer </w:t>
      </w:r>
    </w:p>
    <w:p w14:paraId="6EBA1F70" w14:textId="77777777" w:rsidR="005552E2" w:rsidRDefault="005552E2">
      <w:pPr>
        <w:pStyle w:val="NGTSAppendix"/>
        <w:keepNext/>
        <w:keepLines/>
        <w:outlineLvl w:val="0"/>
      </w:pPr>
    </w:p>
    <w:p w14:paraId="648A4055" w14:textId="77777777" w:rsidR="005552E2" w:rsidRDefault="005552E2">
      <w:pPr>
        <w:pStyle w:val="NGTSAppendix"/>
        <w:keepNext/>
        <w:keepLines/>
        <w:outlineLvl w:val="0"/>
      </w:pPr>
    </w:p>
    <w:p w14:paraId="26D2F298" w14:textId="77777777" w:rsidR="005552E2" w:rsidRDefault="005552E2">
      <w:pPr>
        <w:pStyle w:val="NGTSAppendix"/>
        <w:keepNext/>
        <w:keepLines/>
        <w:outlineLvl w:val="0"/>
        <w:rPr>
          <w:b/>
          <w:i/>
          <w:iCs/>
          <w:sz w:val="24"/>
        </w:rPr>
      </w:pPr>
    </w:p>
    <w:p w14:paraId="05B17269" w14:textId="77777777" w:rsidR="005552E2" w:rsidRDefault="005552E2">
      <w:pPr>
        <w:pStyle w:val="NGTSAppendix"/>
        <w:keepNext/>
        <w:keepLines/>
        <w:rPr>
          <w:b/>
          <w:i/>
          <w:iCs/>
          <w:sz w:val="24"/>
        </w:rPr>
      </w:pPr>
      <w:r>
        <w:rPr>
          <w:b/>
          <w:i/>
          <w:iCs/>
          <w:sz w:val="24"/>
        </w:rPr>
        <w:t>Definitions</w:t>
      </w:r>
    </w:p>
    <w:p w14:paraId="037EDAAC" w14:textId="77777777" w:rsidR="005552E2" w:rsidRDefault="005552E2">
      <w:pPr>
        <w:pStyle w:val="NGTSAppendix"/>
        <w:keepNext/>
        <w:keepLines/>
        <w:rPr>
          <w:b/>
        </w:rPr>
      </w:pPr>
    </w:p>
    <w:p w14:paraId="3497B8A0" w14:textId="77777777" w:rsidR="005552E2" w:rsidRDefault="005552E2">
      <w:pPr>
        <w:pStyle w:val="NGTSAppendix"/>
        <w:keepNext/>
        <w:keepLines/>
        <w:rPr>
          <w:b/>
        </w:rPr>
      </w:pPr>
      <w:r>
        <w:rPr>
          <w:b/>
        </w:rPr>
        <w:t>STC definitions used:</w:t>
      </w:r>
      <w:r w:rsidR="00451D12">
        <w:rPr>
          <w:b/>
        </w:rPr>
        <w:t xml:space="preserve">   </w:t>
      </w:r>
    </w:p>
    <w:p w14:paraId="3B92982F" w14:textId="77777777" w:rsidR="005552E2" w:rsidRDefault="005552E2">
      <w:pPr>
        <w:pStyle w:val="NGTSAppendix"/>
        <w:keepNext/>
        <w:keepLines/>
        <w:rPr>
          <w:b/>
        </w:rPr>
      </w:pPr>
    </w:p>
    <w:p w14:paraId="01E5168C" w14:textId="77777777" w:rsidR="005552E2" w:rsidRDefault="005552E2">
      <w:pPr>
        <w:pStyle w:val="NGTSAppendix"/>
        <w:keepNext/>
        <w:keepLines/>
      </w:pPr>
      <w:r>
        <w:t>Apparatus</w:t>
      </w:r>
    </w:p>
    <w:p w14:paraId="4C9EB9AC" w14:textId="77777777" w:rsidR="005552E2" w:rsidRDefault="005552E2">
      <w:pPr>
        <w:pStyle w:val="NGTSAppendix"/>
        <w:keepNext/>
        <w:keepLines/>
      </w:pPr>
    </w:p>
    <w:p w14:paraId="0B60F404" w14:textId="77777777" w:rsidR="00A81FCC" w:rsidRDefault="00A81FCC">
      <w:pPr>
        <w:pStyle w:val="NGTSAppendix"/>
        <w:keepNext/>
        <w:keepLines/>
      </w:pPr>
      <w:r>
        <w:t xml:space="preserve">CATO </w:t>
      </w:r>
    </w:p>
    <w:p w14:paraId="73AC6647" w14:textId="5E4EAD73" w:rsidR="00A81FCC" w:rsidRDefault="00A81FCC">
      <w:pPr>
        <w:pStyle w:val="NGTSAppendix"/>
        <w:keepNext/>
        <w:keepLines/>
      </w:pPr>
      <w:r>
        <w:t xml:space="preserve"> </w:t>
      </w:r>
    </w:p>
    <w:p w14:paraId="0045D9E7" w14:textId="77777777" w:rsidR="005552E2" w:rsidRDefault="005552E2">
      <w:pPr>
        <w:pStyle w:val="NGTSAppendix"/>
        <w:keepNext/>
        <w:keepLines/>
      </w:pPr>
      <w:r>
        <w:t xml:space="preserve">Emergency Return to Service Time  </w:t>
      </w:r>
    </w:p>
    <w:p w14:paraId="12C511F1" w14:textId="77777777" w:rsidR="005552E2" w:rsidRDefault="005552E2">
      <w:pPr>
        <w:pStyle w:val="NGTSAppendix"/>
        <w:keepNext/>
        <w:keepLines/>
      </w:pPr>
    </w:p>
    <w:p w14:paraId="2D4E05AC" w14:textId="77777777" w:rsidR="005552E2" w:rsidRDefault="005552E2">
      <w:pPr>
        <w:pStyle w:val="NGTSAppendix"/>
        <w:keepNext/>
        <w:keepLines/>
      </w:pPr>
      <w:r>
        <w:t>Flexibility Parameters</w:t>
      </w:r>
    </w:p>
    <w:p w14:paraId="253C6565" w14:textId="77777777" w:rsidR="005552E2" w:rsidRDefault="005552E2">
      <w:pPr>
        <w:pStyle w:val="NGTSAppendix"/>
        <w:keepNext/>
        <w:keepLines/>
      </w:pPr>
    </w:p>
    <w:p w14:paraId="190A8B71" w14:textId="77777777" w:rsidR="00AF0A48" w:rsidRDefault="005552E2">
      <w:pPr>
        <w:pStyle w:val="NGTSAppendix"/>
        <w:keepNext/>
        <w:keepLines/>
      </w:pPr>
      <w:r>
        <w:t>High Voltage</w:t>
      </w:r>
    </w:p>
    <w:p w14:paraId="449426EC" w14:textId="77777777" w:rsidR="005552E2" w:rsidRDefault="005552E2">
      <w:pPr>
        <w:pStyle w:val="NGTSAppendix"/>
        <w:keepNext/>
        <w:keepLines/>
      </w:pPr>
      <w:r>
        <w:t xml:space="preserve"> </w:t>
      </w:r>
    </w:p>
    <w:p w14:paraId="4AFEE9D7" w14:textId="77777777" w:rsidR="008F4C4A" w:rsidRDefault="008F4C4A">
      <w:pPr>
        <w:pStyle w:val="NGTSAppendix"/>
        <w:keepNext/>
        <w:keepLines/>
      </w:pPr>
      <w:r>
        <w:t>NGET</w:t>
      </w:r>
    </w:p>
    <w:p w14:paraId="305DA87C" w14:textId="77777777" w:rsidR="005552E2" w:rsidRDefault="005552E2">
      <w:pPr>
        <w:pStyle w:val="NGTSAppendix"/>
        <w:keepNext/>
        <w:keepLines/>
      </w:pPr>
    </w:p>
    <w:p w14:paraId="14156C8C" w14:textId="77777777" w:rsidR="00CA40CF" w:rsidRDefault="00CA40CF">
      <w:pPr>
        <w:pStyle w:val="NGTSAppendix"/>
        <w:keepNext/>
        <w:keepLines/>
      </w:pPr>
      <w:r>
        <w:t>National Electricity Transmission System</w:t>
      </w:r>
    </w:p>
    <w:p w14:paraId="14F205FD" w14:textId="77777777" w:rsidR="005552E2" w:rsidRDefault="005552E2">
      <w:pPr>
        <w:pStyle w:val="NGTSAppendix"/>
        <w:keepNext/>
        <w:keepLines/>
      </w:pPr>
    </w:p>
    <w:p w14:paraId="23DC6732" w14:textId="77777777" w:rsidR="005552E2" w:rsidRDefault="005552E2">
      <w:pPr>
        <w:pStyle w:val="NGTSAppendix"/>
        <w:keepNext/>
        <w:keepLines/>
      </w:pPr>
      <w:r>
        <w:t>Normal Capability Limits</w:t>
      </w:r>
      <w:r w:rsidR="006E4F9C">
        <w:t xml:space="preserve"> (NCL) </w:t>
      </w:r>
    </w:p>
    <w:p w14:paraId="596FAA0D" w14:textId="77777777" w:rsidR="005552E2" w:rsidRDefault="005552E2">
      <w:pPr>
        <w:pStyle w:val="NGTSAppendix"/>
        <w:keepNext/>
        <w:keepLines/>
      </w:pPr>
    </w:p>
    <w:p w14:paraId="2BDB9A1A" w14:textId="77777777" w:rsidR="005552E2" w:rsidRDefault="005552E2">
      <w:pPr>
        <w:pStyle w:val="NGTSAppendix"/>
        <w:keepNext/>
        <w:keepLines/>
      </w:pPr>
      <w:r>
        <w:t>Operational Capability Limits (OCL)</w:t>
      </w:r>
    </w:p>
    <w:p w14:paraId="22B3A812" w14:textId="77777777" w:rsidR="005552E2" w:rsidRDefault="005552E2">
      <w:pPr>
        <w:pStyle w:val="NGTSAppendix"/>
        <w:keepNext/>
        <w:keepLines/>
      </w:pPr>
    </w:p>
    <w:p w14:paraId="61437F19" w14:textId="77777777" w:rsidR="005552E2" w:rsidRDefault="005552E2">
      <w:pPr>
        <w:pStyle w:val="NGTSAppendix"/>
        <w:keepNext/>
        <w:keepLines/>
      </w:pPr>
      <w:r>
        <w:t>Outage</w:t>
      </w:r>
    </w:p>
    <w:p w14:paraId="756FC3A3" w14:textId="77777777" w:rsidR="00E71E83" w:rsidRDefault="00E71E83">
      <w:pPr>
        <w:pStyle w:val="NGTSAppendix"/>
        <w:keepNext/>
        <w:keepLines/>
      </w:pPr>
    </w:p>
    <w:p w14:paraId="5BB13116" w14:textId="77777777" w:rsidR="00E71E83" w:rsidRDefault="00E71E83">
      <w:pPr>
        <w:pStyle w:val="NGTSAppendix"/>
        <w:keepNext/>
        <w:keepLines/>
      </w:pPr>
      <w:r>
        <w:t>Outage Change</w:t>
      </w:r>
    </w:p>
    <w:p w14:paraId="37B4EFFC" w14:textId="77777777" w:rsidR="005552E2" w:rsidRDefault="005552E2">
      <w:pPr>
        <w:pStyle w:val="NGTSAppendix"/>
        <w:keepNext/>
        <w:keepLines/>
      </w:pPr>
    </w:p>
    <w:p w14:paraId="33676BF7" w14:textId="77777777" w:rsidR="005552E2" w:rsidRDefault="005552E2">
      <w:pPr>
        <w:pStyle w:val="NGTSAppendix"/>
        <w:keepNext/>
        <w:keepLines/>
      </w:pPr>
      <w:r>
        <w:t>Outage Plan</w:t>
      </w:r>
    </w:p>
    <w:p w14:paraId="21A5BF45" w14:textId="77777777" w:rsidR="005552E2" w:rsidRDefault="005552E2">
      <w:pPr>
        <w:pStyle w:val="NGTSAppendix"/>
        <w:keepNext/>
        <w:keepLines/>
      </w:pPr>
    </w:p>
    <w:p w14:paraId="6EA77A0D" w14:textId="77777777" w:rsidR="005552E2" w:rsidRDefault="005552E2">
      <w:pPr>
        <w:pStyle w:val="NGTSAppendix"/>
        <w:keepNext/>
        <w:keepLines/>
      </w:pPr>
      <w:r>
        <w:t>Outage Proposal</w:t>
      </w:r>
    </w:p>
    <w:p w14:paraId="2A024992" w14:textId="77777777" w:rsidR="005552E2" w:rsidRDefault="005552E2">
      <w:pPr>
        <w:pStyle w:val="NGTSAppendix"/>
        <w:keepNext/>
        <w:keepLines/>
      </w:pPr>
    </w:p>
    <w:p w14:paraId="34CD41D4" w14:textId="77777777" w:rsidR="005552E2" w:rsidRDefault="005552E2">
      <w:pPr>
        <w:pStyle w:val="NGTSAppendix"/>
        <w:keepNext/>
        <w:keepLines/>
      </w:pPr>
      <w:r>
        <w:t>Party</w:t>
      </w:r>
    </w:p>
    <w:p w14:paraId="4163290C" w14:textId="77777777" w:rsidR="005552E2" w:rsidRDefault="005552E2">
      <w:pPr>
        <w:pStyle w:val="NGTSAppendix"/>
        <w:keepNext/>
        <w:keepLines/>
      </w:pPr>
    </w:p>
    <w:p w14:paraId="142A92B2" w14:textId="77777777" w:rsidR="005552E2" w:rsidRDefault="005552E2">
      <w:pPr>
        <w:pStyle w:val="NGTSAppendix"/>
        <w:keepNext/>
        <w:keepLines/>
      </w:pPr>
      <w:r>
        <w:t>Plant</w:t>
      </w:r>
    </w:p>
    <w:p w14:paraId="404A6844" w14:textId="77777777" w:rsidR="005552E2" w:rsidRDefault="005552E2">
      <w:pPr>
        <w:pStyle w:val="NGTSAppendix"/>
        <w:keepNext/>
        <w:keepLines/>
      </w:pPr>
    </w:p>
    <w:p w14:paraId="018EDBFD" w14:textId="77777777" w:rsidR="005552E2" w:rsidRDefault="005552E2">
      <w:pPr>
        <w:pStyle w:val="NGTSAppendix"/>
        <w:keepNext/>
        <w:keepLines/>
      </w:pPr>
      <w:r>
        <w:t>Protection</w:t>
      </w:r>
    </w:p>
    <w:p w14:paraId="609A1FDF" w14:textId="77777777" w:rsidR="005552E2" w:rsidRDefault="005552E2">
      <w:pPr>
        <w:pStyle w:val="NGTSAppendix"/>
        <w:keepNext/>
        <w:keepLines/>
      </w:pPr>
    </w:p>
    <w:p w14:paraId="13C5993D" w14:textId="77777777" w:rsidR="005552E2" w:rsidRDefault="005552E2">
      <w:pPr>
        <w:pStyle w:val="NGTSAppendix"/>
        <w:keepNext/>
        <w:keepLines/>
      </w:pPr>
      <w:r>
        <w:t>Services Reduction</w:t>
      </w:r>
    </w:p>
    <w:p w14:paraId="340A489D" w14:textId="77777777" w:rsidR="00990AB3" w:rsidRDefault="00990AB3">
      <w:pPr>
        <w:pStyle w:val="NGTSAppendix"/>
        <w:keepNext/>
        <w:keepLines/>
      </w:pPr>
    </w:p>
    <w:p w14:paraId="785AF8C0" w14:textId="77777777" w:rsidR="00881D67" w:rsidRDefault="00881D67" w:rsidP="00881D67">
      <w:pPr>
        <w:pStyle w:val="NGTSAppendix"/>
        <w:keepNext/>
        <w:keepLines/>
      </w:pPr>
      <w:r>
        <w:t>SHET</w:t>
      </w:r>
    </w:p>
    <w:p w14:paraId="5505CD51" w14:textId="77777777" w:rsidR="00881D67" w:rsidRDefault="00881D67" w:rsidP="00881D67">
      <w:pPr>
        <w:pStyle w:val="NGTSAppendix"/>
        <w:keepNext/>
        <w:keepLines/>
      </w:pPr>
    </w:p>
    <w:p w14:paraId="5AA28819" w14:textId="77777777" w:rsidR="00881D67" w:rsidRDefault="00881D67" w:rsidP="00881D67">
      <w:pPr>
        <w:pStyle w:val="NGTSAppendix"/>
        <w:keepNext/>
        <w:keepLines/>
      </w:pPr>
      <w:r>
        <w:t>SPT</w:t>
      </w:r>
    </w:p>
    <w:p w14:paraId="27260FB6" w14:textId="295CAA56" w:rsidR="00990AB3" w:rsidRDefault="00990AB3">
      <w:pPr>
        <w:pStyle w:val="NGTSAppendix"/>
        <w:keepNext/>
        <w:keepLines/>
      </w:pPr>
      <w:r>
        <w:t xml:space="preserve">System Restoration </w:t>
      </w:r>
    </w:p>
    <w:p w14:paraId="1E947554" w14:textId="77777777" w:rsidR="005552E2" w:rsidRDefault="005552E2">
      <w:pPr>
        <w:pStyle w:val="NGTSAppendix"/>
        <w:keepNext/>
        <w:keepLines/>
      </w:pPr>
    </w:p>
    <w:p w14:paraId="4065EBE3" w14:textId="77777777" w:rsidR="005552E2" w:rsidRDefault="005552E2">
      <w:pPr>
        <w:pStyle w:val="NGTSAppendix"/>
        <w:keepNext/>
        <w:keepLines/>
      </w:pPr>
      <w:r>
        <w:t>System</w:t>
      </w:r>
    </w:p>
    <w:p w14:paraId="21172B2C" w14:textId="77777777" w:rsidR="005552E2" w:rsidRDefault="005552E2">
      <w:pPr>
        <w:pStyle w:val="NGTSAppendix"/>
        <w:keepNext/>
        <w:keepLines/>
      </w:pPr>
      <w:r>
        <w:t>Transmission System</w:t>
      </w:r>
    </w:p>
    <w:p w14:paraId="383AFA62" w14:textId="77777777" w:rsidR="00923B92" w:rsidRDefault="00923B92" w:rsidP="00923B92">
      <w:pPr>
        <w:pStyle w:val="NGTSAppendix"/>
        <w:keepNext/>
        <w:keepLines/>
      </w:pPr>
      <w:r>
        <w:t>The Company</w:t>
      </w:r>
    </w:p>
    <w:p w14:paraId="10C5A435" w14:textId="77777777" w:rsidR="00604752" w:rsidRDefault="00604752">
      <w:pPr>
        <w:pStyle w:val="NGTSAppendix"/>
        <w:keepNext/>
        <w:keepLines/>
      </w:pPr>
    </w:p>
    <w:p w14:paraId="7DF82B92" w14:textId="03312E30" w:rsidR="005552E2" w:rsidRDefault="005552E2">
      <w:pPr>
        <w:pStyle w:val="NGTSAppendix"/>
        <w:keepNext/>
        <w:keepLines/>
      </w:pPr>
      <w:r>
        <w:t>User</w:t>
      </w:r>
    </w:p>
    <w:p w14:paraId="34AC8D0E" w14:textId="77777777" w:rsidR="005552E2" w:rsidRDefault="005552E2">
      <w:pPr>
        <w:pStyle w:val="NGTSAppendix"/>
        <w:keepNext/>
        <w:keepLines/>
      </w:pPr>
    </w:p>
    <w:p w14:paraId="5AAC263B" w14:textId="77777777" w:rsidR="005552E2" w:rsidRDefault="005552E2">
      <w:pPr>
        <w:pStyle w:val="NGTSAppendix"/>
        <w:keepNext/>
        <w:keepLines/>
        <w:rPr>
          <w:b/>
        </w:rPr>
      </w:pPr>
    </w:p>
    <w:p w14:paraId="19437E9A" w14:textId="77777777" w:rsidR="005552E2" w:rsidRDefault="005552E2">
      <w:pPr>
        <w:pStyle w:val="NGTSAppendix"/>
        <w:keepNext/>
        <w:keepLines/>
      </w:pPr>
      <w:r>
        <w:rPr>
          <w:b/>
        </w:rPr>
        <w:t>Terms defined in the Grid Code:</w:t>
      </w:r>
    </w:p>
    <w:p w14:paraId="4D5C9344" w14:textId="77777777" w:rsidR="005552E2" w:rsidRDefault="005552E2">
      <w:pPr>
        <w:pStyle w:val="NGTSAppendix"/>
        <w:keepNext/>
        <w:keepLines/>
      </w:pPr>
    </w:p>
    <w:p w14:paraId="738A6FD1" w14:textId="77777777" w:rsidR="005552E2" w:rsidRDefault="005552E2">
      <w:pPr>
        <w:pStyle w:val="NGTSAppendix"/>
        <w:keepNext/>
        <w:keepLines/>
      </w:pPr>
      <w:r>
        <w:t>Control Phase</w:t>
      </w:r>
    </w:p>
    <w:p w14:paraId="6B374ED7" w14:textId="77777777" w:rsidR="00BC599A" w:rsidRDefault="00BC599A">
      <w:pPr>
        <w:pStyle w:val="NGTSAppendix"/>
        <w:keepNext/>
        <w:keepLines/>
      </w:pPr>
    </w:p>
    <w:p w14:paraId="74DD4583" w14:textId="10EC05A8" w:rsidR="00BC599A" w:rsidRDefault="00BC599A">
      <w:pPr>
        <w:pStyle w:val="NGTSAppendix"/>
        <w:keepNext/>
        <w:keepLines/>
      </w:pPr>
      <w:r>
        <w:t>Electricity System Restoration Standard</w:t>
      </w:r>
    </w:p>
    <w:p w14:paraId="69D23D39" w14:textId="77777777" w:rsidR="003703DE" w:rsidRDefault="003703DE">
      <w:pPr>
        <w:pStyle w:val="NGTSAppendix"/>
        <w:keepNext/>
        <w:keepLines/>
      </w:pPr>
    </w:p>
    <w:p w14:paraId="762285AC" w14:textId="2669BDF9" w:rsidR="003703DE" w:rsidRDefault="003703DE">
      <w:pPr>
        <w:pStyle w:val="NGTSAppendix"/>
        <w:keepNext/>
        <w:keepLines/>
      </w:pPr>
      <w:r>
        <w:t>Restoration Contractor</w:t>
      </w:r>
    </w:p>
    <w:p w14:paraId="638C2A0B" w14:textId="77777777" w:rsidR="003703DE" w:rsidRDefault="003703DE">
      <w:pPr>
        <w:pStyle w:val="NGTSAppendix"/>
        <w:keepNext/>
        <w:keepLines/>
      </w:pPr>
    </w:p>
    <w:p w14:paraId="44ABD19B" w14:textId="23D29AE8" w:rsidR="003703DE" w:rsidRDefault="003703DE">
      <w:pPr>
        <w:pStyle w:val="NGTSAppendix"/>
        <w:keepNext/>
        <w:keepLines/>
      </w:pPr>
      <w:r>
        <w:t>Restoration Plan</w:t>
      </w:r>
    </w:p>
    <w:p w14:paraId="20F09625" w14:textId="77777777" w:rsidR="005552E2" w:rsidRDefault="005552E2">
      <w:pPr>
        <w:pStyle w:val="NGTSAppendix"/>
        <w:keepNext/>
        <w:keepLines/>
      </w:pPr>
    </w:p>
    <w:p w14:paraId="48BCCE9A" w14:textId="77777777" w:rsidR="005552E2" w:rsidRDefault="005552E2">
      <w:pPr>
        <w:pStyle w:val="NGTSAppendix"/>
        <w:keepNext/>
        <w:keepLines/>
      </w:pPr>
    </w:p>
    <w:p w14:paraId="0E4EB686" w14:textId="77777777" w:rsidR="005552E2" w:rsidRDefault="005552E2">
      <w:pPr>
        <w:pStyle w:val="NGTSAppendix"/>
        <w:keepNext/>
        <w:keepLines/>
      </w:pPr>
    </w:p>
    <w:p w14:paraId="7CBCFE94" w14:textId="77777777" w:rsidR="005552E2" w:rsidRDefault="005552E2">
      <w:pPr>
        <w:pStyle w:val="NGTSAppendix"/>
        <w:keepNext/>
        <w:keepLines/>
      </w:pPr>
    </w:p>
    <w:p w14:paraId="797F740A" w14:textId="77777777" w:rsidR="005552E2" w:rsidRDefault="005552E2">
      <w:pPr>
        <w:pStyle w:val="NGTSAppendix"/>
        <w:keepNext/>
        <w:keepLines/>
      </w:pPr>
    </w:p>
    <w:p w14:paraId="2993A2A3" w14:textId="77777777" w:rsidR="005552E2" w:rsidRDefault="005552E2">
      <w:pPr>
        <w:pStyle w:val="NGTSAppendix"/>
        <w:keepNext/>
        <w:keepLines/>
      </w:pPr>
    </w:p>
    <w:p w14:paraId="1FD31C8F" w14:textId="77777777" w:rsidR="005552E2" w:rsidRDefault="005552E2">
      <w:pPr>
        <w:pStyle w:val="NGTSAppendix"/>
        <w:keepNext/>
        <w:keepLines/>
      </w:pPr>
    </w:p>
    <w:p w14:paraId="00FB6F86" w14:textId="77777777" w:rsidR="005552E2" w:rsidRDefault="005552E2">
      <w:pPr>
        <w:pStyle w:val="NGTSAppendix"/>
        <w:keepNext/>
        <w:keepLines/>
        <w:rPr>
          <w:b/>
        </w:rPr>
      </w:pPr>
    </w:p>
    <w:p w14:paraId="48F2056D" w14:textId="77777777" w:rsidR="005552E2" w:rsidRDefault="005552E2">
      <w:pPr>
        <w:pStyle w:val="NGTSAppendix"/>
        <w:keepNext/>
        <w:keepLines/>
        <w:rPr>
          <w:b/>
        </w:rPr>
      </w:pPr>
      <w:r>
        <w:t xml:space="preserve"> </w:t>
      </w:r>
    </w:p>
    <w:p w14:paraId="07C704B6" w14:textId="77777777" w:rsidR="005552E2" w:rsidRDefault="005552E2">
      <w:pPr>
        <w:pStyle w:val="Heading7"/>
        <w:keepNext/>
        <w:keepLines/>
      </w:pPr>
    </w:p>
    <w:sectPr w:rsidR="005552E2">
      <w:headerReference w:type="default" r:id="rId13"/>
      <w:footerReference w:type="default" r:id="rId14"/>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DFCC92" w14:textId="77777777" w:rsidR="0084194A" w:rsidRDefault="0084194A">
      <w:r>
        <w:separator/>
      </w:r>
    </w:p>
  </w:endnote>
  <w:endnote w:type="continuationSeparator" w:id="0">
    <w:p w14:paraId="1C80F073" w14:textId="77777777" w:rsidR="0084194A" w:rsidRDefault="0084194A">
      <w:r>
        <w:continuationSeparator/>
      </w:r>
    </w:p>
  </w:endnote>
  <w:endnote w:type="continuationNotice" w:id="1">
    <w:p w14:paraId="0AC85C2D" w14:textId="77777777" w:rsidR="0084194A" w:rsidRDefault="0084194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B1FE3" w14:textId="77777777" w:rsidR="00740726" w:rsidRDefault="00740726">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9444E4">
      <w:rPr>
        <w:noProof/>
        <w:snapToGrid w:val="0"/>
      </w:rPr>
      <w:t>1</w:t>
    </w:r>
    <w:r>
      <w:rPr>
        <w:snapToGrid w:val="0"/>
      </w:rPr>
      <w:fldChar w:fldCharType="end"/>
    </w:r>
    <w:r>
      <w:rPr>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9444E4">
      <w:rPr>
        <w:rStyle w:val="PageNumber"/>
        <w:noProof/>
      </w:rPr>
      <w:t>26</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39A0A" w14:textId="77777777" w:rsidR="00B7017A" w:rsidRDefault="00B7017A" w:rsidP="00B7017A">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Pr>
        <w:snapToGrid w:val="0"/>
      </w:rPr>
      <w:t>18</w:t>
    </w:r>
    <w:r>
      <w:rPr>
        <w:snapToGrid w:val="0"/>
      </w:rPr>
      <w:fldChar w:fldCharType="end"/>
    </w:r>
    <w:r>
      <w:rPr>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rPr>
      <w:t>28</w:t>
    </w:r>
    <w:r>
      <w:rPr>
        <w:rStyle w:val="PageNumber"/>
      </w:rPr>
      <w:fldChar w:fldCharType="end"/>
    </w:r>
  </w:p>
  <w:p w14:paraId="0D2616A9" w14:textId="77777777" w:rsidR="00740726" w:rsidRDefault="00740726" w:rsidP="00493A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E196F" w14:textId="77777777" w:rsidR="0084194A" w:rsidRDefault="0084194A">
      <w:r>
        <w:separator/>
      </w:r>
    </w:p>
  </w:footnote>
  <w:footnote w:type="continuationSeparator" w:id="0">
    <w:p w14:paraId="7604B88B" w14:textId="77777777" w:rsidR="0084194A" w:rsidRDefault="0084194A">
      <w:r>
        <w:continuationSeparator/>
      </w:r>
    </w:p>
  </w:footnote>
  <w:footnote w:type="continuationNotice" w:id="1">
    <w:p w14:paraId="6AA9B302" w14:textId="77777777" w:rsidR="0084194A" w:rsidRDefault="0084194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3567C" w14:textId="77777777" w:rsidR="00740726" w:rsidRDefault="00740726">
    <w:pPr>
      <w:pStyle w:val="Header"/>
      <w:rPr>
        <w:snapToGrid w:val="0"/>
      </w:rPr>
    </w:pPr>
    <w:r>
      <w:rPr>
        <w:snapToGrid w:val="0"/>
      </w:rPr>
      <w:t xml:space="preserve">STCP 11-1 Outage Planning </w:t>
    </w:r>
  </w:p>
  <w:p w14:paraId="37698C25" w14:textId="2B110526" w:rsidR="00740726" w:rsidRPr="0090376A" w:rsidRDefault="00740726">
    <w:pPr>
      <w:pStyle w:val="Header"/>
      <w:rPr>
        <w:snapToGrid w:val="0"/>
      </w:rPr>
    </w:pPr>
    <w:r>
      <w:rPr>
        <w:snapToGrid w:val="0"/>
      </w:rPr>
      <w:t>Issue 0</w:t>
    </w:r>
    <w:r w:rsidR="009C050B">
      <w:rPr>
        <w:snapToGrid w:val="0"/>
      </w:rPr>
      <w:t>1</w:t>
    </w:r>
    <w:r w:rsidR="00FC13BE">
      <w:rPr>
        <w:snapToGrid w:val="0"/>
      </w:rPr>
      <w:t>1</w:t>
    </w:r>
    <w:r>
      <w:rPr>
        <w:snapToGrid w:val="0"/>
      </w:rPr>
      <w:t xml:space="preserve"> – </w:t>
    </w:r>
    <w:r w:rsidR="009C050B">
      <w:rPr>
        <w:snapToGrid w:val="0"/>
      </w:rPr>
      <w:t>1</w:t>
    </w:r>
    <w:r w:rsidR="00116230">
      <w:rPr>
        <w:snapToGrid w:val="0"/>
      </w:rPr>
      <w:t>1/0</w:t>
    </w:r>
    <w:r w:rsidR="00FC13BE">
      <w:rPr>
        <w:snapToGrid w:val="0"/>
      </w:rPr>
      <w:t>9/2025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F06B8" w14:textId="77777777" w:rsidR="00074436" w:rsidRDefault="00074436" w:rsidP="00074436">
    <w:pPr>
      <w:pStyle w:val="Header"/>
      <w:rPr>
        <w:snapToGrid w:val="0"/>
      </w:rPr>
    </w:pPr>
    <w:r>
      <w:rPr>
        <w:snapToGrid w:val="0"/>
      </w:rPr>
      <w:t xml:space="preserve">STCP 11-1 Outage Planning </w:t>
    </w:r>
  </w:p>
  <w:p w14:paraId="53E18131" w14:textId="4BB4CD15" w:rsidR="00740726" w:rsidRPr="00B7017A" w:rsidRDefault="00074436" w:rsidP="00B7017A">
    <w:pPr>
      <w:pStyle w:val="Header"/>
      <w:rPr>
        <w:snapToGrid w:val="0"/>
      </w:rPr>
    </w:pPr>
    <w:r>
      <w:rPr>
        <w:snapToGrid w:val="0"/>
      </w:rPr>
      <w:t>Issue 0</w:t>
    </w:r>
    <w:r w:rsidR="00A56A02">
      <w:rPr>
        <w:snapToGrid w:val="0"/>
      </w:rPr>
      <w:t>11</w:t>
    </w:r>
    <w:r>
      <w:rPr>
        <w:snapToGrid w:val="0"/>
      </w:rPr>
      <w:t xml:space="preserve"> – </w:t>
    </w:r>
    <w:r w:rsidR="00A56A02">
      <w:rPr>
        <w:snapToGrid w:val="0"/>
      </w:rPr>
      <w:t>11/09/2025</w:t>
    </w:r>
    <w:r w:rsidR="00740726" w:rsidRPr="00493AC8">
      <w:rPr>
        <w:snapToGrid w:val="0"/>
        <w:color w:val="FFFFFF"/>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2446F"/>
    <w:multiLevelType w:val="singleLevel"/>
    <w:tmpl w:val="8954C306"/>
    <w:lvl w:ilvl="0">
      <w:start w:val="1"/>
      <w:numFmt w:val="bullet"/>
      <w:pStyle w:val="SalientIssuesNumbered"/>
      <w:lvlText w:val=""/>
      <w:lvlJc w:val="left"/>
      <w:pPr>
        <w:tabs>
          <w:tab w:val="num" w:pos="360"/>
        </w:tabs>
        <w:ind w:left="360" w:hanging="360"/>
      </w:pPr>
      <w:rPr>
        <w:rFonts w:ascii="Symbol" w:hAnsi="Symbol" w:hint="default"/>
      </w:rPr>
    </w:lvl>
  </w:abstractNum>
  <w:abstractNum w:abstractNumId="1" w15:restartNumberingAfterBreak="0">
    <w:nsid w:val="04EC022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A21D8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7805EF0"/>
    <w:multiLevelType w:val="hybridMultilevel"/>
    <w:tmpl w:val="CC2EAB1C"/>
    <w:lvl w:ilvl="0" w:tplc="E154F3EA">
      <w:start w:val="1"/>
      <w:numFmt w:val="bullet"/>
      <w:lvlText w:val=""/>
      <w:lvlJc w:val="left"/>
      <w:pPr>
        <w:tabs>
          <w:tab w:val="num" w:pos="1440"/>
        </w:tabs>
        <w:ind w:left="144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7188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974275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ABF49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C1E4FC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F26261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D37A7"/>
    <w:multiLevelType w:val="multilevel"/>
    <w:tmpl w:val="6ED09290"/>
    <w:lvl w:ilvl="0">
      <w:start w:val="1"/>
      <w:numFmt w:val="bullet"/>
      <w:lvlText w:val=""/>
      <w:lvlJc w:val="left"/>
      <w:pPr>
        <w:tabs>
          <w:tab w:val="num" w:pos="1440"/>
        </w:tabs>
        <w:ind w:left="1440" w:hanging="360"/>
      </w:pPr>
      <w:rPr>
        <w:rFonts w:ascii="Symbol" w:hAnsi="Symbol" w:hint="default"/>
        <w:color w:val="auto"/>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bullet"/>
      <w:lvlText w:val=""/>
      <w:lvlJc w:val="left"/>
      <w:pPr>
        <w:tabs>
          <w:tab w:val="num" w:pos="360"/>
        </w:tabs>
        <w:ind w:left="360" w:hanging="360"/>
      </w:pPr>
      <w:rPr>
        <w:rFonts w:ascii="Symbol" w:hAnsi="Symbol" w:hint="default"/>
        <w:color w:val="auto"/>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 w15:restartNumberingAfterBreak="0">
    <w:nsid w:val="21ED2E9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377B84"/>
    <w:multiLevelType w:val="multilevel"/>
    <w:tmpl w:val="B272445C"/>
    <w:lvl w:ilvl="0">
      <w:start w:val="1"/>
      <w:numFmt w:val="bullet"/>
      <w:lvlText w:val=""/>
      <w:lvlJc w:val="left"/>
      <w:pPr>
        <w:tabs>
          <w:tab w:val="num" w:pos="1440"/>
        </w:tabs>
        <w:ind w:left="1440" w:hanging="360"/>
      </w:pPr>
      <w:rPr>
        <w:rFonts w:ascii="Symbol" w:hAnsi="Symbol" w:hint="default"/>
        <w:color w:val="auto"/>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color w:val="auto"/>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2" w15:restartNumberingAfterBreak="0">
    <w:nsid w:val="2D1548BE"/>
    <w:multiLevelType w:val="multilevel"/>
    <w:tmpl w:val="C1A2FD26"/>
    <w:lvl w:ilvl="0">
      <w:start w:val="1"/>
      <w:numFmt w:val="decimal"/>
      <w:lvlText w:val="%1"/>
      <w:lvlJc w:val="left"/>
      <w:pPr>
        <w:tabs>
          <w:tab w:val="num" w:pos="885"/>
        </w:tabs>
        <w:ind w:left="885" w:hanging="885"/>
      </w:pPr>
      <w:rPr>
        <w:rFonts w:hint="default"/>
      </w:rPr>
    </w:lvl>
    <w:lvl w:ilvl="1">
      <w:start w:val="2"/>
      <w:numFmt w:val="decimal"/>
      <w:lvlText w:val="%1.%2"/>
      <w:lvlJc w:val="left"/>
      <w:pPr>
        <w:tabs>
          <w:tab w:val="num" w:pos="885"/>
        </w:tabs>
        <w:ind w:left="885" w:hanging="885"/>
      </w:pPr>
      <w:rPr>
        <w:rFonts w:hint="default"/>
      </w:rPr>
    </w:lvl>
    <w:lvl w:ilvl="2">
      <w:start w:val="1"/>
      <w:numFmt w:val="decimal"/>
      <w:lvlText w:val="%1.%2.%3"/>
      <w:lvlJc w:val="left"/>
      <w:pPr>
        <w:tabs>
          <w:tab w:val="num" w:pos="885"/>
        </w:tabs>
        <w:ind w:left="885" w:hanging="885"/>
      </w:pPr>
      <w:rPr>
        <w:rFonts w:hint="default"/>
      </w:rPr>
    </w:lvl>
    <w:lvl w:ilvl="3">
      <w:start w:val="21"/>
      <w:numFmt w:val="decimal"/>
      <w:lvlText w:val="%1.%2.%3.%4"/>
      <w:lvlJc w:val="left"/>
      <w:pPr>
        <w:tabs>
          <w:tab w:val="num" w:pos="885"/>
        </w:tabs>
        <w:ind w:left="885" w:hanging="88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15133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12A53EC"/>
    <w:multiLevelType w:val="multilevel"/>
    <w:tmpl w:val="A01240CE"/>
    <w:lvl w:ilvl="0">
      <w:start w:val="1"/>
      <w:numFmt w:val="bullet"/>
      <w:lvlText w:val=""/>
      <w:lvlJc w:val="left"/>
      <w:pPr>
        <w:tabs>
          <w:tab w:val="num" w:pos="1440"/>
        </w:tabs>
        <w:ind w:left="1440" w:hanging="360"/>
      </w:pPr>
      <w:rPr>
        <w:rFonts w:ascii="Symbol" w:hAnsi="Symbol" w:hint="default"/>
        <w:color w:val="auto"/>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5" w15:restartNumberingAfterBreak="0">
    <w:nsid w:val="32CF765F"/>
    <w:multiLevelType w:val="singleLevel"/>
    <w:tmpl w:val="93662D1C"/>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2FC1ABE"/>
    <w:multiLevelType w:val="multilevel"/>
    <w:tmpl w:val="BB32EE76"/>
    <w:lvl w:ilvl="0">
      <w:start w:val="1"/>
      <w:numFmt w:val="none"/>
      <w:pStyle w:val="NGTSInformative"/>
      <w:suff w:val="nothing"/>
      <w:lvlText w:val="%1Informative: "/>
      <w:lvlJc w:val="left"/>
      <w:pPr>
        <w:ind w:left="720" w:firstLine="0"/>
      </w:pPr>
      <w:rPr>
        <w:rFonts w:ascii="Arial" w:hAnsi="Arial" w:hint="default"/>
        <w:b w:val="0"/>
        <w:i/>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72968D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8C10AF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E800666"/>
    <w:multiLevelType w:val="hybridMultilevel"/>
    <w:tmpl w:val="2B6C178C"/>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3E9769FC"/>
    <w:multiLevelType w:val="multilevel"/>
    <w:tmpl w:val="823A71DC"/>
    <w:name w:val="est"/>
    <w:lvl w:ilvl="0">
      <w:start w:val="1"/>
      <w:numFmt w:val="none"/>
      <w:pStyle w:val="NGTSTest"/>
      <w:suff w:val="nothing"/>
      <w:lvlText w:val="%1Test: "/>
      <w:lvlJc w:val="left"/>
      <w:pPr>
        <w:ind w:left="720" w:firstLine="0"/>
      </w:pPr>
      <w:rPr>
        <w:rFonts w:ascii="Arial" w:hAnsi="Arial" w:hint="default"/>
        <w:b w:val="0"/>
        <w:i/>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2D53813"/>
    <w:multiLevelType w:val="singleLevel"/>
    <w:tmpl w:val="93662D1C"/>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C54734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CF463FF"/>
    <w:multiLevelType w:val="hybridMultilevel"/>
    <w:tmpl w:val="EECCAD62"/>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4E54369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2C1725C"/>
    <w:multiLevelType w:val="singleLevel"/>
    <w:tmpl w:val="F7980A0E"/>
    <w:lvl w:ilvl="0">
      <w:start w:val="8"/>
      <w:numFmt w:val="decimal"/>
      <w:lvlText w:val="%1."/>
      <w:lvlJc w:val="left"/>
      <w:pPr>
        <w:tabs>
          <w:tab w:val="num" w:pos="360"/>
        </w:tabs>
        <w:ind w:left="360" w:hanging="360"/>
      </w:pPr>
    </w:lvl>
  </w:abstractNum>
  <w:abstractNum w:abstractNumId="26" w15:restartNumberingAfterBreak="0">
    <w:nsid w:val="52CF080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46143FF"/>
    <w:multiLevelType w:val="multilevel"/>
    <w:tmpl w:val="956AA04A"/>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ascii="Arial" w:hAnsi="Arial" w:hint="default"/>
        <w:b w:val="0"/>
        <w:bCs/>
        <w:i w:val="0"/>
        <w:iCs w:val="0"/>
        <w:caps w:val="0"/>
        <w:smallCaps w:val="0"/>
        <w:strike w:val="0"/>
        <w:dstrike w:val="0"/>
        <w:color w:val="auto"/>
        <w:spacing w:val="0"/>
        <w:w w:val="100"/>
        <w:kern w:val="0"/>
        <w:position w:val="0"/>
        <w:sz w:val="20"/>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8" w15:restartNumberingAfterBreak="0">
    <w:nsid w:val="5553137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8933C5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B075D36"/>
    <w:multiLevelType w:val="multilevel"/>
    <w:tmpl w:val="EFBED73C"/>
    <w:lvl w:ilvl="0">
      <w:start w:val="1"/>
      <w:numFmt w:val="upperLetter"/>
      <w:pStyle w:val="NGTSAppendixHeading"/>
      <w:suff w:val="nothing"/>
      <w:lvlText w:val="APPENDIX %1 - "/>
      <w:lvlJc w:val="left"/>
      <w:pPr>
        <w:ind w:left="0" w:firstLine="0"/>
      </w:pPr>
      <w:rPr>
        <w:rFonts w:ascii="Arial" w:hAnsi="Arial"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5FE06A82"/>
    <w:multiLevelType w:val="singleLevel"/>
    <w:tmpl w:val="0809000F"/>
    <w:lvl w:ilvl="0">
      <w:start w:val="1"/>
      <w:numFmt w:val="decimal"/>
      <w:lvlText w:val="%1."/>
      <w:lvlJc w:val="left"/>
      <w:pPr>
        <w:tabs>
          <w:tab w:val="num" w:pos="360"/>
        </w:tabs>
        <w:ind w:left="360" w:hanging="360"/>
      </w:pPr>
    </w:lvl>
  </w:abstractNum>
  <w:abstractNum w:abstractNumId="32" w15:restartNumberingAfterBreak="0">
    <w:nsid w:val="622571A1"/>
    <w:multiLevelType w:val="hybridMultilevel"/>
    <w:tmpl w:val="F08244C0"/>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649C776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70B5BBC"/>
    <w:multiLevelType w:val="multilevel"/>
    <w:tmpl w:val="0FB280B8"/>
    <w:lvl w:ilvl="0">
      <w:start w:val="1"/>
      <w:numFmt w:val="bullet"/>
      <w:lvlText w:val=""/>
      <w:lvlJc w:val="left"/>
      <w:pPr>
        <w:tabs>
          <w:tab w:val="num" w:pos="1440"/>
        </w:tabs>
        <w:ind w:left="1440" w:hanging="360"/>
      </w:pPr>
      <w:rPr>
        <w:rFonts w:ascii="Symbol" w:hAnsi="Symbol" w:hint="default"/>
        <w:color w:val="auto"/>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color w:val="auto"/>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5" w15:restartNumberingAfterBreak="0">
    <w:nsid w:val="69E5483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7042AFE"/>
    <w:multiLevelType w:val="singleLevel"/>
    <w:tmpl w:val="93662D1C"/>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CA8086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E6D000E"/>
    <w:multiLevelType w:val="singleLevel"/>
    <w:tmpl w:val="93662D1C"/>
    <w:lvl w:ilvl="0">
      <w:start w:val="1"/>
      <w:numFmt w:val="bullet"/>
      <w:lvlText w:val=""/>
      <w:lvlJc w:val="left"/>
      <w:pPr>
        <w:tabs>
          <w:tab w:val="num" w:pos="360"/>
        </w:tabs>
        <w:ind w:left="357" w:hanging="357"/>
      </w:pPr>
      <w:rPr>
        <w:rFonts w:ascii="Symbol" w:hAnsi="Symbol" w:hint="default"/>
      </w:rPr>
    </w:lvl>
  </w:abstractNum>
  <w:abstractNum w:abstractNumId="39" w15:restartNumberingAfterBreak="0">
    <w:nsid w:val="7FBC292A"/>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260604913">
    <w:abstractNumId w:val="27"/>
  </w:num>
  <w:num w:numId="2" w16cid:durableId="288706388">
    <w:abstractNumId w:val="16"/>
  </w:num>
  <w:num w:numId="3" w16cid:durableId="2018270763">
    <w:abstractNumId w:val="20"/>
  </w:num>
  <w:num w:numId="4" w16cid:durableId="644969936">
    <w:abstractNumId w:val="30"/>
  </w:num>
  <w:num w:numId="5" w16cid:durableId="895045506">
    <w:abstractNumId w:val="0"/>
  </w:num>
  <w:num w:numId="6" w16cid:durableId="1773436034">
    <w:abstractNumId w:val="10"/>
  </w:num>
  <w:num w:numId="7" w16cid:durableId="2080785276">
    <w:abstractNumId w:val="35"/>
  </w:num>
  <w:num w:numId="8" w16cid:durableId="1393581251">
    <w:abstractNumId w:val="15"/>
  </w:num>
  <w:num w:numId="9" w16cid:durableId="901600938">
    <w:abstractNumId w:val="36"/>
  </w:num>
  <w:num w:numId="10" w16cid:durableId="697510690">
    <w:abstractNumId w:val="21"/>
  </w:num>
  <w:num w:numId="11" w16cid:durableId="1913856446">
    <w:abstractNumId w:val="38"/>
  </w:num>
  <w:num w:numId="12" w16cid:durableId="1729380693">
    <w:abstractNumId w:val="25"/>
  </w:num>
  <w:num w:numId="13" w16cid:durableId="407772950">
    <w:abstractNumId w:val="5"/>
  </w:num>
  <w:num w:numId="14" w16cid:durableId="1582714409">
    <w:abstractNumId w:val="22"/>
  </w:num>
  <w:num w:numId="15" w16cid:durableId="334307438">
    <w:abstractNumId w:val="39"/>
  </w:num>
  <w:num w:numId="16" w16cid:durableId="551309605">
    <w:abstractNumId w:val="6"/>
  </w:num>
  <w:num w:numId="17" w16cid:durableId="676468471">
    <w:abstractNumId w:val="18"/>
  </w:num>
  <w:num w:numId="18" w16cid:durableId="153840981">
    <w:abstractNumId w:val="4"/>
  </w:num>
  <w:num w:numId="19" w16cid:durableId="475730509">
    <w:abstractNumId w:val="31"/>
  </w:num>
  <w:num w:numId="20" w16cid:durableId="1532184997">
    <w:abstractNumId w:val="7"/>
  </w:num>
  <w:num w:numId="21" w16cid:durableId="964970274">
    <w:abstractNumId w:val="37"/>
  </w:num>
  <w:num w:numId="22" w16cid:durableId="591862484">
    <w:abstractNumId w:val="2"/>
  </w:num>
  <w:num w:numId="23" w16cid:durableId="1878227911">
    <w:abstractNumId w:val="28"/>
  </w:num>
  <w:num w:numId="24" w16cid:durableId="1018047489">
    <w:abstractNumId w:val="29"/>
  </w:num>
  <w:num w:numId="25" w16cid:durableId="840774675">
    <w:abstractNumId w:val="26"/>
  </w:num>
  <w:num w:numId="26" w16cid:durableId="1296911946">
    <w:abstractNumId w:val="33"/>
  </w:num>
  <w:num w:numId="27" w16cid:durableId="609553142">
    <w:abstractNumId w:val="1"/>
  </w:num>
  <w:num w:numId="28" w16cid:durableId="407918746">
    <w:abstractNumId w:val="13"/>
  </w:num>
  <w:num w:numId="29" w16cid:durableId="848982004">
    <w:abstractNumId w:val="8"/>
  </w:num>
  <w:num w:numId="30" w16cid:durableId="823356882">
    <w:abstractNumId w:val="17"/>
  </w:num>
  <w:num w:numId="31" w16cid:durableId="716975575">
    <w:abstractNumId w:val="24"/>
  </w:num>
  <w:num w:numId="32" w16cid:durableId="758984198">
    <w:abstractNumId w:val="3"/>
  </w:num>
  <w:num w:numId="33" w16cid:durableId="522279448">
    <w:abstractNumId w:val="32"/>
  </w:num>
  <w:num w:numId="34" w16cid:durableId="2037584410">
    <w:abstractNumId w:val="14"/>
  </w:num>
  <w:num w:numId="35" w16cid:durableId="14503726">
    <w:abstractNumId w:val="9"/>
  </w:num>
  <w:num w:numId="36" w16cid:durableId="821237094">
    <w:abstractNumId w:val="34"/>
  </w:num>
  <w:num w:numId="37" w16cid:durableId="1434127269">
    <w:abstractNumId w:val="11"/>
  </w:num>
  <w:num w:numId="38" w16cid:durableId="729111249">
    <w:abstractNumId w:val="12"/>
  </w:num>
  <w:num w:numId="39" w16cid:durableId="2106067795">
    <w:abstractNumId w:val="19"/>
  </w:num>
  <w:num w:numId="40" w16cid:durableId="1874607605">
    <w:abstractNumId w:val="23"/>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2E2"/>
    <w:rsid w:val="0000322E"/>
    <w:rsid w:val="000039F1"/>
    <w:rsid w:val="0001411C"/>
    <w:rsid w:val="00015F3D"/>
    <w:rsid w:val="00023754"/>
    <w:rsid w:val="00025B2B"/>
    <w:rsid w:val="00034D81"/>
    <w:rsid w:val="00035DAA"/>
    <w:rsid w:val="00035FCB"/>
    <w:rsid w:val="00037DA5"/>
    <w:rsid w:val="000412B0"/>
    <w:rsid w:val="0004145D"/>
    <w:rsid w:val="000425AB"/>
    <w:rsid w:val="000506AC"/>
    <w:rsid w:val="00052E12"/>
    <w:rsid w:val="00054E2A"/>
    <w:rsid w:val="00056A1A"/>
    <w:rsid w:val="00062DE0"/>
    <w:rsid w:val="000630D8"/>
    <w:rsid w:val="00064C77"/>
    <w:rsid w:val="00067E74"/>
    <w:rsid w:val="00074436"/>
    <w:rsid w:val="00074701"/>
    <w:rsid w:val="00082FAA"/>
    <w:rsid w:val="000858D3"/>
    <w:rsid w:val="0008640A"/>
    <w:rsid w:val="00096C71"/>
    <w:rsid w:val="000A01E8"/>
    <w:rsid w:val="000A4D31"/>
    <w:rsid w:val="000A7640"/>
    <w:rsid w:val="000A79FB"/>
    <w:rsid w:val="000B1EBB"/>
    <w:rsid w:val="000B6B85"/>
    <w:rsid w:val="000B6D87"/>
    <w:rsid w:val="000C009D"/>
    <w:rsid w:val="000C0C28"/>
    <w:rsid w:val="000E3FF9"/>
    <w:rsid w:val="000F38A3"/>
    <w:rsid w:val="000F5819"/>
    <w:rsid w:val="000F6004"/>
    <w:rsid w:val="001038B1"/>
    <w:rsid w:val="00116230"/>
    <w:rsid w:val="001316C3"/>
    <w:rsid w:val="00131923"/>
    <w:rsid w:val="00140725"/>
    <w:rsid w:val="001418A0"/>
    <w:rsid w:val="00145A44"/>
    <w:rsid w:val="0014673B"/>
    <w:rsid w:val="00146784"/>
    <w:rsid w:val="00163752"/>
    <w:rsid w:val="00165AA8"/>
    <w:rsid w:val="0017508F"/>
    <w:rsid w:val="00184369"/>
    <w:rsid w:val="00187711"/>
    <w:rsid w:val="0019001A"/>
    <w:rsid w:val="0019644E"/>
    <w:rsid w:val="00196BF6"/>
    <w:rsid w:val="001B6EF8"/>
    <w:rsid w:val="001C24B5"/>
    <w:rsid w:val="001C4DDE"/>
    <w:rsid w:val="001C5ADC"/>
    <w:rsid w:val="001D27E9"/>
    <w:rsid w:val="001D362F"/>
    <w:rsid w:val="001D4264"/>
    <w:rsid w:val="001E05A9"/>
    <w:rsid w:val="001E358D"/>
    <w:rsid w:val="001E4914"/>
    <w:rsid w:val="001E4AA9"/>
    <w:rsid w:val="001F011B"/>
    <w:rsid w:val="001F224A"/>
    <w:rsid w:val="001F4EAA"/>
    <w:rsid w:val="001F719E"/>
    <w:rsid w:val="002040E5"/>
    <w:rsid w:val="00205DD6"/>
    <w:rsid w:val="00205EFB"/>
    <w:rsid w:val="00210E7A"/>
    <w:rsid w:val="0021129F"/>
    <w:rsid w:val="00214DB2"/>
    <w:rsid w:val="00220D6A"/>
    <w:rsid w:val="00221CF6"/>
    <w:rsid w:val="0022428F"/>
    <w:rsid w:val="0022544B"/>
    <w:rsid w:val="00226295"/>
    <w:rsid w:val="00227067"/>
    <w:rsid w:val="00230841"/>
    <w:rsid w:val="002350D4"/>
    <w:rsid w:val="00240B9C"/>
    <w:rsid w:val="0024228C"/>
    <w:rsid w:val="0024371F"/>
    <w:rsid w:val="00244002"/>
    <w:rsid w:val="00250A0D"/>
    <w:rsid w:val="0025165F"/>
    <w:rsid w:val="00253B96"/>
    <w:rsid w:val="00256096"/>
    <w:rsid w:val="00257B27"/>
    <w:rsid w:val="002609A0"/>
    <w:rsid w:val="00265152"/>
    <w:rsid w:val="00271714"/>
    <w:rsid w:val="0027585C"/>
    <w:rsid w:val="00275F00"/>
    <w:rsid w:val="002866EE"/>
    <w:rsid w:val="002868EF"/>
    <w:rsid w:val="00286A1A"/>
    <w:rsid w:val="00287F16"/>
    <w:rsid w:val="002949B5"/>
    <w:rsid w:val="00296D7E"/>
    <w:rsid w:val="002A1211"/>
    <w:rsid w:val="002A1FAB"/>
    <w:rsid w:val="002A539F"/>
    <w:rsid w:val="002B4F89"/>
    <w:rsid w:val="002B5878"/>
    <w:rsid w:val="002C01B0"/>
    <w:rsid w:val="002C2BC2"/>
    <w:rsid w:val="002C3CBB"/>
    <w:rsid w:val="002C755B"/>
    <w:rsid w:val="002D32EF"/>
    <w:rsid w:val="002D7386"/>
    <w:rsid w:val="002E3604"/>
    <w:rsid w:val="002E4B61"/>
    <w:rsid w:val="002E7D73"/>
    <w:rsid w:val="00304698"/>
    <w:rsid w:val="00307044"/>
    <w:rsid w:val="00322511"/>
    <w:rsid w:val="003247A0"/>
    <w:rsid w:val="00327414"/>
    <w:rsid w:val="00333DC2"/>
    <w:rsid w:val="003346E0"/>
    <w:rsid w:val="003367EF"/>
    <w:rsid w:val="00347220"/>
    <w:rsid w:val="00352A4C"/>
    <w:rsid w:val="003557D1"/>
    <w:rsid w:val="00356172"/>
    <w:rsid w:val="0035673A"/>
    <w:rsid w:val="0035676C"/>
    <w:rsid w:val="0036484D"/>
    <w:rsid w:val="003703DE"/>
    <w:rsid w:val="0037137F"/>
    <w:rsid w:val="00371C9B"/>
    <w:rsid w:val="003857BD"/>
    <w:rsid w:val="00395A05"/>
    <w:rsid w:val="003A71DA"/>
    <w:rsid w:val="003B1C6C"/>
    <w:rsid w:val="003B667C"/>
    <w:rsid w:val="003B7374"/>
    <w:rsid w:val="003C587D"/>
    <w:rsid w:val="003C79DA"/>
    <w:rsid w:val="003D0C66"/>
    <w:rsid w:val="003D1C9F"/>
    <w:rsid w:val="003D798D"/>
    <w:rsid w:val="003E4C02"/>
    <w:rsid w:val="003E6FB8"/>
    <w:rsid w:val="003F0CF2"/>
    <w:rsid w:val="003F3EE8"/>
    <w:rsid w:val="003F7A9C"/>
    <w:rsid w:val="004014F5"/>
    <w:rsid w:val="0040660D"/>
    <w:rsid w:val="00406C3F"/>
    <w:rsid w:val="00414E3F"/>
    <w:rsid w:val="00415DBA"/>
    <w:rsid w:val="00420216"/>
    <w:rsid w:val="00423325"/>
    <w:rsid w:val="0042562D"/>
    <w:rsid w:val="00431218"/>
    <w:rsid w:val="00431DB7"/>
    <w:rsid w:val="0043245D"/>
    <w:rsid w:val="00434222"/>
    <w:rsid w:val="004347B6"/>
    <w:rsid w:val="00440F4D"/>
    <w:rsid w:val="00441F55"/>
    <w:rsid w:val="00444EC4"/>
    <w:rsid w:val="0044681D"/>
    <w:rsid w:val="00451935"/>
    <w:rsid w:val="00451D12"/>
    <w:rsid w:val="004566FE"/>
    <w:rsid w:val="00461AC0"/>
    <w:rsid w:val="00462B35"/>
    <w:rsid w:val="004711FE"/>
    <w:rsid w:val="004758A5"/>
    <w:rsid w:val="00475D76"/>
    <w:rsid w:val="00480EC5"/>
    <w:rsid w:val="0048583C"/>
    <w:rsid w:val="004914E6"/>
    <w:rsid w:val="00492411"/>
    <w:rsid w:val="00492841"/>
    <w:rsid w:val="00493AC8"/>
    <w:rsid w:val="00494AAE"/>
    <w:rsid w:val="00495B65"/>
    <w:rsid w:val="00495F9B"/>
    <w:rsid w:val="004B71D5"/>
    <w:rsid w:val="004C40D0"/>
    <w:rsid w:val="004C4FCE"/>
    <w:rsid w:val="004C5701"/>
    <w:rsid w:val="004D0A19"/>
    <w:rsid w:val="004D0FE3"/>
    <w:rsid w:val="004E223D"/>
    <w:rsid w:val="004E48B5"/>
    <w:rsid w:val="004E507F"/>
    <w:rsid w:val="004E5678"/>
    <w:rsid w:val="004F3676"/>
    <w:rsid w:val="00511D4E"/>
    <w:rsid w:val="00512141"/>
    <w:rsid w:val="00512859"/>
    <w:rsid w:val="00520FDE"/>
    <w:rsid w:val="0052491A"/>
    <w:rsid w:val="00533CA7"/>
    <w:rsid w:val="00543CCD"/>
    <w:rsid w:val="0054430E"/>
    <w:rsid w:val="00551362"/>
    <w:rsid w:val="005525ED"/>
    <w:rsid w:val="005552E2"/>
    <w:rsid w:val="00556F17"/>
    <w:rsid w:val="005600CE"/>
    <w:rsid w:val="005671B8"/>
    <w:rsid w:val="00567C52"/>
    <w:rsid w:val="00570E57"/>
    <w:rsid w:val="00574223"/>
    <w:rsid w:val="00575DC4"/>
    <w:rsid w:val="00577464"/>
    <w:rsid w:val="00577BD0"/>
    <w:rsid w:val="00591F59"/>
    <w:rsid w:val="00592109"/>
    <w:rsid w:val="00592CEA"/>
    <w:rsid w:val="00594104"/>
    <w:rsid w:val="005961C7"/>
    <w:rsid w:val="005A08A1"/>
    <w:rsid w:val="005A46BD"/>
    <w:rsid w:val="005C041C"/>
    <w:rsid w:val="005C0555"/>
    <w:rsid w:val="005C5CEC"/>
    <w:rsid w:val="005C6F8F"/>
    <w:rsid w:val="005D3BC8"/>
    <w:rsid w:val="005D5AC8"/>
    <w:rsid w:val="005E201D"/>
    <w:rsid w:val="005F1C91"/>
    <w:rsid w:val="005F31CD"/>
    <w:rsid w:val="005F53D5"/>
    <w:rsid w:val="006009EE"/>
    <w:rsid w:val="00603BFA"/>
    <w:rsid w:val="0060419F"/>
    <w:rsid w:val="00604752"/>
    <w:rsid w:val="006139E6"/>
    <w:rsid w:val="00622C0F"/>
    <w:rsid w:val="0063091E"/>
    <w:rsid w:val="00630F65"/>
    <w:rsid w:val="00634EA6"/>
    <w:rsid w:val="0063787F"/>
    <w:rsid w:val="0064791D"/>
    <w:rsid w:val="00652B71"/>
    <w:rsid w:val="00656405"/>
    <w:rsid w:val="006574DF"/>
    <w:rsid w:val="00657683"/>
    <w:rsid w:val="00660A54"/>
    <w:rsid w:val="006829F6"/>
    <w:rsid w:val="00686041"/>
    <w:rsid w:val="00687C2F"/>
    <w:rsid w:val="006A1A0C"/>
    <w:rsid w:val="006A24DD"/>
    <w:rsid w:val="006A2C47"/>
    <w:rsid w:val="006A396A"/>
    <w:rsid w:val="006A4C6B"/>
    <w:rsid w:val="006B024C"/>
    <w:rsid w:val="006B57AC"/>
    <w:rsid w:val="006B7408"/>
    <w:rsid w:val="006B788A"/>
    <w:rsid w:val="006E1C65"/>
    <w:rsid w:val="006E23AD"/>
    <w:rsid w:val="006E2A15"/>
    <w:rsid w:val="006E4F9C"/>
    <w:rsid w:val="006E69E4"/>
    <w:rsid w:val="006F65CC"/>
    <w:rsid w:val="007002E1"/>
    <w:rsid w:val="007052AA"/>
    <w:rsid w:val="0070730A"/>
    <w:rsid w:val="00712144"/>
    <w:rsid w:val="00721E4B"/>
    <w:rsid w:val="00731B16"/>
    <w:rsid w:val="00731D3B"/>
    <w:rsid w:val="007322C7"/>
    <w:rsid w:val="00735DDF"/>
    <w:rsid w:val="00740726"/>
    <w:rsid w:val="00741333"/>
    <w:rsid w:val="0074649A"/>
    <w:rsid w:val="007475EA"/>
    <w:rsid w:val="00754D78"/>
    <w:rsid w:val="007611DD"/>
    <w:rsid w:val="00765CF5"/>
    <w:rsid w:val="00770C64"/>
    <w:rsid w:val="007727B4"/>
    <w:rsid w:val="0079053B"/>
    <w:rsid w:val="00790DC3"/>
    <w:rsid w:val="00792F3D"/>
    <w:rsid w:val="00793632"/>
    <w:rsid w:val="00794D4B"/>
    <w:rsid w:val="00797B8F"/>
    <w:rsid w:val="007A041A"/>
    <w:rsid w:val="007A063C"/>
    <w:rsid w:val="007A4623"/>
    <w:rsid w:val="007A7272"/>
    <w:rsid w:val="007B729B"/>
    <w:rsid w:val="007C25B9"/>
    <w:rsid w:val="007C4885"/>
    <w:rsid w:val="007C70F9"/>
    <w:rsid w:val="007D1293"/>
    <w:rsid w:val="007D49C9"/>
    <w:rsid w:val="007D64ED"/>
    <w:rsid w:val="007D67EE"/>
    <w:rsid w:val="007D77BF"/>
    <w:rsid w:val="007E619A"/>
    <w:rsid w:val="007F0BEB"/>
    <w:rsid w:val="007F7947"/>
    <w:rsid w:val="007F7BC9"/>
    <w:rsid w:val="00812136"/>
    <w:rsid w:val="00814EE8"/>
    <w:rsid w:val="00816658"/>
    <w:rsid w:val="008209FC"/>
    <w:rsid w:val="008240F5"/>
    <w:rsid w:val="00825172"/>
    <w:rsid w:val="00826930"/>
    <w:rsid w:val="0084194A"/>
    <w:rsid w:val="00844087"/>
    <w:rsid w:val="008556E0"/>
    <w:rsid w:val="008605C6"/>
    <w:rsid w:val="00863416"/>
    <w:rsid w:val="0086761D"/>
    <w:rsid w:val="0087172C"/>
    <w:rsid w:val="0088053E"/>
    <w:rsid w:val="00881D67"/>
    <w:rsid w:val="00882F1C"/>
    <w:rsid w:val="008831ED"/>
    <w:rsid w:val="00885318"/>
    <w:rsid w:val="00890F08"/>
    <w:rsid w:val="008A15F4"/>
    <w:rsid w:val="008A3264"/>
    <w:rsid w:val="008A37AF"/>
    <w:rsid w:val="008B0A91"/>
    <w:rsid w:val="008B21B7"/>
    <w:rsid w:val="008B2782"/>
    <w:rsid w:val="008C1503"/>
    <w:rsid w:val="008C20B1"/>
    <w:rsid w:val="008C4601"/>
    <w:rsid w:val="008C4FA8"/>
    <w:rsid w:val="008D0D6B"/>
    <w:rsid w:val="008D0EDB"/>
    <w:rsid w:val="008D18D6"/>
    <w:rsid w:val="008D2BD8"/>
    <w:rsid w:val="008E0FC3"/>
    <w:rsid w:val="008E2FA7"/>
    <w:rsid w:val="008E60EF"/>
    <w:rsid w:val="008F4C4A"/>
    <w:rsid w:val="008F4DE8"/>
    <w:rsid w:val="008F5399"/>
    <w:rsid w:val="009029DC"/>
    <w:rsid w:val="0090376A"/>
    <w:rsid w:val="00912560"/>
    <w:rsid w:val="00916C86"/>
    <w:rsid w:val="00917514"/>
    <w:rsid w:val="009210D7"/>
    <w:rsid w:val="00922069"/>
    <w:rsid w:val="009224AC"/>
    <w:rsid w:val="00923AC8"/>
    <w:rsid w:val="00923B92"/>
    <w:rsid w:val="0092485E"/>
    <w:rsid w:val="00925B47"/>
    <w:rsid w:val="00926EB5"/>
    <w:rsid w:val="00932A8D"/>
    <w:rsid w:val="00932CB3"/>
    <w:rsid w:val="009351BE"/>
    <w:rsid w:val="0094137F"/>
    <w:rsid w:val="009444E4"/>
    <w:rsid w:val="00945AFB"/>
    <w:rsid w:val="00952132"/>
    <w:rsid w:val="00953AD9"/>
    <w:rsid w:val="009614AE"/>
    <w:rsid w:val="00961696"/>
    <w:rsid w:val="00961968"/>
    <w:rsid w:val="0096351C"/>
    <w:rsid w:val="00965A1D"/>
    <w:rsid w:val="009735FD"/>
    <w:rsid w:val="00977B9C"/>
    <w:rsid w:val="009814D4"/>
    <w:rsid w:val="0098195C"/>
    <w:rsid w:val="00981EC3"/>
    <w:rsid w:val="00987771"/>
    <w:rsid w:val="00990287"/>
    <w:rsid w:val="00990AB3"/>
    <w:rsid w:val="009A5001"/>
    <w:rsid w:val="009A6290"/>
    <w:rsid w:val="009C050B"/>
    <w:rsid w:val="009C453A"/>
    <w:rsid w:val="009C6666"/>
    <w:rsid w:val="009D4D75"/>
    <w:rsid w:val="009E5B2A"/>
    <w:rsid w:val="00A0286F"/>
    <w:rsid w:val="00A06AF2"/>
    <w:rsid w:val="00A07377"/>
    <w:rsid w:val="00A0792A"/>
    <w:rsid w:val="00A2126E"/>
    <w:rsid w:val="00A21CFB"/>
    <w:rsid w:val="00A24840"/>
    <w:rsid w:val="00A27B95"/>
    <w:rsid w:val="00A32145"/>
    <w:rsid w:val="00A344AF"/>
    <w:rsid w:val="00A35048"/>
    <w:rsid w:val="00A35BC0"/>
    <w:rsid w:val="00A425BF"/>
    <w:rsid w:val="00A46CD0"/>
    <w:rsid w:val="00A47828"/>
    <w:rsid w:val="00A53C89"/>
    <w:rsid w:val="00A55640"/>
    <w:rsid w:val="00A557BD"/>
    <w:rsid w:val="00A56A02"/>
    <w:rsid w:val="00A617FB"/>
    <w:rsid w:val="00A62D00"/>
    <w:rsid w:val="00A635BB"/>
    <w:rsid w:val="00A66BB0"/>
    <w:rsid w:val="00A70E34"/>
    <w:rsid w:val="00A718E2"/>
    <w:rsid w:val="00A71E32"/>
    <w:rsid w:val="00A761E5"/>
    <w:rsid w:val="00A81FCC"/>
    <w:rsid w:val="00A946AA"/>
    <w:rsid w:val="00AA0FEA"/>
    <w:rsid w:val="00AA3FFA"/>
    <w:rsid w:val="00AA7A71"/>
    <w:rsid w:val="00AB626A"/>
    <w:rsid w:val="00AB7EE2"/>
    <w:rsid w:val="00AC11C0"/>
    <w:rsid w:val="00AC264D"/>
    <w:rsid w:val="00AC39DA"/>
    <w:rsid w:val="00AC4FD6"/>
    <w:rsid w:val="00AD163D"/>
    <w:rsid w:val="00AD288A"/>
    <w:rsid w:val="00AD3468"/>
    <w:rsid w:val="00AD48E9"/>
    <w:rsid w:val="00AD77C7"/>
    <w:rsid w:val="00AE217F"/>
    <w:rsid w:val="00AE5015"/>
    <w:rsid w:val="00AF0A48"/>
    <w:rsid w:val="00AF0BD6"/>
    <w:rsid w:val="00AF15BB"/>
    <w:rsid w:val="00AF2ED2"/>
    <w:rsid w:val="00AF6108"/>
    <w:rsid w:val="00B066AE"/>
    <w:rsid w:val="00B07E08"/>
    <w:rsid w:val="00B11935"/>
    <w:rsid w:val="00B13DA7"/>
    <w:rsid w:val="00B207A3"/>
    <w:rsid w:val="00B22CED"/>
    <w:rsid w:val="00B25258"/>
    <w:rsid w:val="00B46E99"/>
    <w:rsid w:val="00B50069"/>
    <w:rsid w:val="00B61A67"/>
    <w:rsid w:val="00B65723"/>
    <w:rsid w:val="00B7017A"/>
    <w:rsid w:val="00B727A8"/>
    <w:rsid w:val="00B730CF"/>
    <w:rsid w:val="00B73C1D"/>
    <w:rsid w:val="00B77E8C"/>
    <w:rsid w:val="00B86F8A"/>
    <w:rsid w:val="00B91A66"/>
    <w:rsid w:val="00B91CAB"/>
    <w:rsid w:val="00B94621"/>
    <w:rsid w:val="00B951D6"/>
    <w:rsid w:val="00BA200B"/>
    <w:rsid w:val="00BA60DD"/>
    <w:rsid w:val="00BA6363"/>
    <w:rsid w:val="00BA6B2C"/>
    <w:rsid w:val="00BA7B7C"/>
    <w:rsid w:val="00BC2574"/>
    <w:rsid w:val="00BC30F4"/>
    <w:rsid w:val="00BC3A94"/>
    <w:rsid w:val="00BC428E"/>
    <w:rsid w:val="00BC4728"/>
    <w:rsid w:val="00BC599A"/>
    <w:rsid w:val="00BD5AA6"/>
    <w:rsid w:val="00BD5D8A"/>
    <w:rsid w:val="00BF0F5D"/>
    <w:rsid w:val="00BF35C1"/>
    <w:rsid w:val="00C0165A"/>
    <w:rsid w:val="00C037E1"/>
    <w:rsid w:val="00C03C8B"/>
    <w:rsid w:val="00C117C8"/>
    <w:rsid w:val="00C1403B"/>
    <w:rsid w:val="00C162DF"/>
    <w:rsid w:val="00C235C6"/>
    <w:rsid w:val="00C26032"/>
    <w:rsid w:val="00C308BC"/>
    <w:rsid w:val="00C32ABC"/>
    <w:rsid w:val="00C33B45"/>
    <w:rsid w:val="00C40C15"/>
    <w:rsid w:val="00C43537"/>
    <w:rsid w:val="00C43BA3"/>
    <w:rsid w:val="00C46C1D"/>
    <w:rsid w:val="00C51D77"/>
    <w:rsid w:val="00C5330F"/>
    <w:rsid w:val="00C53842"/>
    <w:rsid w:val="00C5610A"/>
    <w:rsid w:val="00C6142F"/>
    <w:rsid w:val="00C63585"/>
    <w:rsid w:val="00C81028"/>
    <w:rsid w:val="00C82178"/>
    <w:rsid w:val="00C82AD2"/>
    <w:rsid w:val="00C82F11"/>
    <w:rsid w:val="00C85356"/>
    <w:rsid w:val="00CA096D"/>
    <w:rsid w:val="00CA3775"/>
    <w:rsid w:val="00CA3C3B"/>
    <w:rsid w:val="00CA40CF"/>
    <w:rsid w:val="00CA537C"/>
    <w:rsid w:val="00CA5629"/>
    <w:rsid w:val="00CB3860"/>
    <w:rsid w:val="00CB49D2"/>
    <w:rsid w:val="00CC5B4B"/>
    <w:rsid w:val="00CD19FA"/>
    <w:rsid w:val="00CD22A9"/>
    <w:rsid w:val="00CD28E2"/>
    <w:rsid w:val="00CD51AB"/>
    <w:rsid w:val="00CE0E0D"/>
    <w:rsid w:val="00CE6846"/>
    <w:rsid w:val="00CF0F17"/>
    <w:rsid w:val="00CF242E"/>
    <w:rsid w:val="00CF4BEA"/>
    <w:rsid w:val="00CF657E"/>
    <w:rsid w:val="00CF7493"/>
    <w:rsid w:val="00D01A17"/>
    <w:rsid w:val="00D025CB"/>
    <w:rsid w:val="00D03E03"/>
    <w:rsid w:val="00D11D15"/>
    <w:rsid w:val="00D11F88"/>
    <w:rsid w:val="00D135A7"/>
    <w:rsid w:val="00D13A70"/>
    <w:rsid w:val="00D25D6A"/>
    <w:rsid w:val="00D27981"/>
    <w:rsid w:val="00D316CD"/>
    <w:rsid w:val="00D41DAD"/>
    <w:rsid w:val="00D452B4"/>
    <w:rsid w:val="00D517E4"/>
    <w:rsid w:val="00D52B82"/>
    <w:rsid w:val="00D535CD"/>
    <w:rsid w:val="00D54742"/>
    <w:rsid w:val="00D606F4"/>
    <w:rsid w:val="00D775F0"/>
    <w:rsid w:val="00D8191A"/>
    <w:rsid w:val="00D83B37"/>
    <w:rsid w:val="00D84503"/>
    <w:rsid w:val="00D913F7"/>
    <w:rsid w:val="00D91B12"/>
    <w:rsid w:val="00D92152"/>
    <w:rsid w:val="00D92B77"/>
    <w:rsid w:val="00D948E7"/>
    <w:rsid w:val="00D95891"/>
    <w:rsid w:val="00D97B8C"/>
    <w:rsid w:val="00DA478E"/>
    <w:rsid w:val="00DB5E8E"/>
    <w:rsid w:val="00DB6A90"/>
    <w:rsid w:val="00DC4334"/>
    <w:rsid w:val="00DC53F0"/>
    <w:rsid w:val="00DD421E"/>
    <w:rsid w:val="00DD67CE"/>
    <w:rsid w:val="00DE107F"/>
    <w:rsid w:val="00DE2272"/>
    <w:rsid w:val="00DF4F8D"/>
    <w:rsid w:val="00E05394"/>
    <w:rsid w:val="00E126CA"/>
    <w:rsid w:val="00E132D8"/>
    <w:rsid w:val="00E13D03"/>
    <w:rsid w:val="00E14522"/>
    <w:rsid w:val="00E15091"/>
    <w:rsid w:val="00E16885"/>
    <w:rsid w:val="00E16DF7"/>
    <w:rsid w:val="00E20B4B"/>
    <w:rsid w:val="00E21FD5"/>
    <w:rsid w:val="00E27485"/>
    <w:rsid w:val="00E310CC"/>
    <w:rsid w:val="00E33294"/>
    <w:rsid w:val="00E4262F"/>
    <w:rsid w:val="00E45FCF"/>
    <w:rsid w:val="00E5143D"/>
    <w:rsid w:val="00E53766"/>
    <w:rsid w:val="00E53D4F"/>
    <w:rsid w:val="00E64F7F"/>
    <w:rsid w:val="00E71E83"/>
    <w:rsid w:val="00E72B25"/>
    <w:rsid w:val="00E7452D"/>
    <w:rsid w:val="00E751B6"/>
    <w:rsid w:val="00E751F7"/>
    <w:rsid w:val="00E75C60"/>
    <w:rsid w:val="00E80470"/>
    <w:rsid w:val="00E814CD"/>
    <w:rsid w:val="00E830BE"/>
    <w:rsid w:val="00E87903"/>
    <w:rsid w:val="00E94022"/>
    <w:rsid w:val="00E96142"/>
    <w:rsid w:val="00E96E8B"/>
    <w:rsid w:val="00EA11D8"/>
    <w:rsid w:val="00EA228C"/>
    <w:rsid w:val="00EA23B6"/>
    <w:rsid w:val="00EA28AA"/>
    <w:rsid w:val="00EA4DE2"/>
    <w:rsid w:val="00EB19EF"/>
    <w:rsid w:val="00EB7B1B"/>
    <w:rsid w:val="00EC6025"/>
    <w:rsid w:val="00ED32FA"/>
    <w:rsid w:val="00EE213E"/>
    <w:rsid w:val="00EE45CA"/>
    <w:rsid w:val="00EF5BA7"/>
    <w:rsid w:val="00EF74BD"/>
    <w:rsid w:val="00F1285E"/>
    <w:rsid w:val="00F13645"/>
    <w:rsid w:val="00F2484D"/>
    <w:rsid w:val="00F24AC3"/>
    <w:rsid w:val="00F3090E"/>
    <w:rsid w:val="00F3429E"/>
    <w:rsid w:val="00F35BD2"/>
    <w:rsid w:val="00F435FC"/>
    <w:rsid w:val="00F43B3F"/>
    <w:rsid w:val="00F45CCC"/>
    <w:rsid w:val="00F50FAC"/>
    <w:rsid w:val="00F52FE2"/>
    <w:rsid w:val="00F554B1"/>
    <w:rsid w:val="00F55E57"/>
    <w:rsid w:val="00F57B94"/>
    <w:rsid w:val="00F62775"/>
    <w:rsid w:val="00F62A69"/>
    <w:rsid w:val="00F63216"/>
    <w:rsid w:val="00F6329F"/>
    <w:rsid w:val="00F67568"/>
    <w:rsid w:val="00F726A3"/>
    <w:rsid w:val="00F77EAE"/>
    <w:rsid w:val="00F91D6A"/>
    <w:rsid w:val="00FA3581"/>
    <w:rsid w:val="00FA606D"/>
    <w:rsid w:val="00FB2DFB"/>
    <w:rsid w:val="00FB3C44"/>
    <w:rsid w:val="00FB77CC"/>
    <w:rsid w:val="00FB7B03"/>
    <w:rsid w:val="00FC0FD6"/>
    <w:rsid w:val="00FC13BE"/>
    <w:rsid w:val="00FC36B6"/>
    <w:rsid w:val="00FD44F2"/>
    <w:rsid w:val="00FD465E"/>
    <w:rsid w:val="00FD5925"/>
    <w:rsid w:val="00FE6641"/>
    <w:rsid w:val="00FE7E13"/>
    <w:rsid w:val="00FF166A"/>
    <w:rsid w:val="00FF7122"/>
    <w:rsid w:val="040077D2"/>
    <w:rsid w:val="074873D5"/>
    <w:rsid w:val="0950F380"/>
    <w:rsid w:val="0FCDE1A5"/>
    <w:rsid w:val="13F937DB"/>
    <w:rsid w:val="1E121C11"/>
    <w:rsid w:val="2FAD4820"/>
    <w:rsid w:val="3384953E"/>
    <w:rsid w:val="3685D66A"/>
    <w:rsid w:val="3BF46119"/>
    <w:rsid w:val="3E5D1D0E"/>
    <w:rsid w:val="3E8D181F"/>
    <w:rsid w:val="40CC0021"/>
    <w:rsid w:val="429C4703"/>
    <w:rsid w:val="4AFC6D1A"/>
    <w:rsid w:val="4DDEA282"/>
    <w:rsid w:val="5514CDCE"/>
    <w:rsid w:val="56FC2E62"/>
    <w:rsid w:val="5DE4ABEB"/>
    <w:rsid w:val="5EEC7C1C"/>
    <w:rsid w:val="65677369"/>
    <w:rsid w:val="68BE62AB"/>
    <w:rsid w:val="6A5A33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044325"/>
  <w15:chartTrackingRefBased/>
  <w15:docId w15:val="{9A104AC6-4890-4FB4-A664-FD012AB01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link w:val="Heading3Char"/>
    <w:qFormat/>
    <w:pPr>
      <w:keepNext/>
      <w:numPr>
        <w:ilvl w:val="2"/>
        <w:numId w:val="1"/>
      </w:numPr>
      <w:outlineLvl w:val="2"/>
    </w:pPr>
  </w:style>
  <w:style w:type="paragraph" w:styleId="Heading4">
    <w:name w:val="heading 4"/>
    <w:basedOn w:val="Normal"/>
    <w:next w:val="Normal"/>
    <w:link w:val="Heading4Char"/>
    <w:qFormat/>
    <w:pPr>
      <w:keepNext/>
      <w:numPr>
        <w:ilvl w:val="3"/>
        <w:numId w:val="1"/>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NGTSRequirement">
    <w:name w:val="NGTS Requirement"/>
    <w:basedOn w:val="Normal"/>
    <w:pPr>
      <w:widowControl w:val="0"/>
      <w:spacing w:after="200"/>
      <w:jc w:val="both"/>
      <w:outlineLvl w:val="1"/>
    </w:pPr>
    <w:rPr>
      <w:b/>
      <w:snapToGrid w:val="0"/>
    </w:rPr>
  </w:style>
  <w:style w:type="paragraph" w:customStyle="1" w:styleId="NGTSNormal">
    <w:name w:val="NGTS Normal"/>
    <w:basedOn w:val="Normal"/>
    <w:pPr>
      <w:widowControl w:val="0"/>
      <w:spacing w:after="200"/>
      <w:ind w:left="720"/>
      <w:jc w:val="both"/>
    </w:pPr>
    <w:rPr>
      <w:snapToGrid w:val="0"/>
    </w:rPr>
  </w:style>
  <w:style w:type="paragraph" w:customStyle="1" w:styleId="NGTSMainHeading">
    <w:name w:val="NGTS Main Heading"/>
    <w:basedOn w:val="Normal"/>
    <w:next w:val="NGTSNormal"/>
    <w:pPr>
      <w:widowControl w:val="0"/>
      <w:spacing w:before="200" w:after="200"/>
      <w:outlineLvl w:val="0"/>
    </w:pPr>
    <w:rPr>
      <w:b/>
      <w:caps/>
      <w:snapToGrid w:val="0"/>
      <w:sz w:val="22"/>
    </w:rPr>
  </w:style>
  <w:style w:type="paragraph" w:customStyle="1" w:styleId="NGTSTest">
    <w:name w:val="NGTS Test"/>
    <w:basedOn w:val="Normal"/>
    <w:next w:val="NGTSRequirement"/>
    <w:pPr>
      <w:widowControl w:val="0"/>
      <w:numPr>
        <w:numId w:val="3"/>
      </w:numPr>
      <w:spacing w:after="200"/>
      <w:jc w:val="both"/>
    </w:pPr>
    <w:rPr>
      <w:i/>
      <w:snapToGrid w:val="0"/>
    </w:rPr>
  </w:style>
  <w:style w:type="paragraph" w:customStyle="1" w:styleId="NGTSInformative">
    <w:name w:val="NGTS Informative"/>
    <w:basedOn w:val="Normal"/>
    <w:next w:val="NGTSRequirement"/>
    <w:pPr>
      <w:widowControl w:val="0"/>
      <w:numPr>
        <w:numId w:val="2"/>
      </w:numPr>
      <w:spacing w:after="200"/>
      <w:jc w:val="both"/>
    </w:pPr>
    <w:rPr>
      <w:i/>
      <w:snapToGrid w:val="0"/>
    </w:rPr>
  </w:style>
  <w:style w:type="paragraph" w:customStyle="1" w:styleId="NGTSAppendixHeading">
    <w:name w:val="NGTS Appendix Heading"/>
    <w:basedOn w:val="Normal"/>
    <w:next w:val="NGTSAppendix"/>
    <w:pPr>
      <w:widowControl w:val="0"/>
      <w:numPr>
        <w:numId w:val="4"/>
      </w:numPr>
      <w:spacing w:before="200" w:after="200"/>
    </w:pPr>
    <w:rPr>
      <w:b/>
      <w:caps/>
      <w:snapToGrid w:val="0"/>
      <w:sz w:val="22"/>
    </w:rPr>
  </w:style>
  <w:style w:type="paragraph" w:customStyle="1" w:styleId="NGTSAppendix">
    <w:name w:val="NGTS Appendix"/>
    <w:basedOn w:val="Normal"/>
    <w:pPr>
      <w:widowControl w:val="0"/>
      <w:spacing w:after="0"/>
      <w:jc w:val="both"/>
    </w:pPr>
    <w:rPr>
      <w:snapToGrid w:val="0"/>
    </w:rPr>
  </w:style>
  <w:style w:type="paragraph" w:customStyle="1" w:styleId="SalientIssuesNumbered">
    <w:name w:val="Salient Issues Numbered"/>
    <w:basedOn w:val="Normal"/>
    <w:pPr>
      <w:widowControl w:val="0"/>
      <w:numPr>
        <w:numId w:val="5"/>
      </w:numPr>
      <w:spacing w:after="200"/>
    </w:pPr>
    <w:rPr>
      <w:snapToGrid w:val="0"/>
    </w:rPr>
  </w:style>
  <w:style w:type="paragraph" w:styleId="BodyTextIndent">
    <w:name w:val="Body Text Indent"/>
    <w:basedOn w:val="Normal"/>
    <w:pPr>
      <w:spacing w:after="0"/>
      <w:ind w:left="1140"/>
    </w:pPr>
  </w:style>
  <w:style w:type="paragraph" w:styleId="TOC1">
    <w:name w:val="toc 1"/>
    <w:basedOn w:val="Normal"/>
    <w:next w:val="Normal"/>
    <w:autoRedefine/>
    <w:semiHidden/>
    <w:pPr>
      <w:widowControl w:val="0"/>
      <w:spacing w:after="220"/>
      <w:ind w:left="720" w:right="720" w:hanging="720"/>
    </w:pPr>
    <w:rPr>
      <w:b/>
      <w:caps/>
      <w:noProof/>
      <w:snapToGrid w:val="0"/>
      <w:sz w:val="22"/>
    </w:rPr>
  </w:style>
  <w:style w:type="paragraph" w:styleId="BodyTextIndent3">
    <w:name w:val="Body Text Indent 3"/>
    <w:basedOn w:val="Normal"/>
    <w:pPr>
      <w:widowControl w:val="0"/>
      <w:spacing w:after="0"/>
      <w:ind w:left="720"/>
    </w:pPr>
    <w:rPr>
      <w:snapToGrid w:val="0"/>
    </w:rPr>
  </w:style>
  <w:style w:type="paragraph" w:customStyle="1" w:styleId="NGTSAdditionalHeading">
    <w:name w:val="NGTS Additional Heading"/>
    <w:basedOn w:val="Normal"/>
    <w:next w:val="NGTSRequirement"/>
    <w:pPr>
      <w:widowControl w:val="0"/>
      <w:spacing w:after="200"/>
      <w:ind w:left="720"/>
    </w:pPr>
    <w:rPr>
      <w:b/>
      <w:snapToGrid w:val="0"/>
    </w:rPr>
  </w:style>
  <w:style w:type="paragraph" w:styleId="BodyText2">
    <w:name w:val="Body Text 2"/>
    <w:basedOn w:val="Normal"/>
    <w:pPr>
      <w:spacing w:after="0"/>
    </w:pPr>
    <w:rPr>
      <w:b/>
      <w:sz w:val="22"/>
    </w:rPr>
  </w:style>
  <w:style w:type="paragraph" w:styleId="DocumentMap">
    <w:name w:val="Document Map"/>
    <w:basedOn w:val="Normal"/>
    <w:semiHidden/>
    <w:pPr>
      <w:shd w:val="clear" w:color="auto" w:fill="000080"/>
      <w:spacing w:after="0"/>
    </w:pPr>
    <w:rPr>
      <w:rFonts w:ascii="Tahoma" w:hAnsi="Tahoma"/>
    </w:rPr>
  </w:style>
  <w:style w:type="paragraph" w:styleId="Title">
    <w:name w:val="Title"/>
    <w:basedOn w:val="Normal"/>
    <w:qFormat/>
    <w:pPr>
      <w:spacing w:after="0"/>
      <w:jc w:val="center"/>
    </w:pPr>
    <w:rPr>
      <w:sz w:val="24"/>
      <w:u w:val="single"/>
    </w:rPr>
  </w:style>
  <w:style w:type="paragraph" w:customStyle="1" w:styleId="Print-ReverseHeader">
    <w:name w:val="Print- Reverse Header"/>
    <w:basedOn w:val="Normal"/>
    <w:next w:val="Normal"/>
    <w:pPr>
      <w:pBdr>
        <w:left w:val="single" w:sz="18" w:space="1" w:color="auto"/>
      </w:pBdr>
      <w:shd w:val="pct12" w:color="auto" w:fill="auto"/>
      <w:spacing w:after="0"/>
      <w:ind w:left="1080" w:hanging="1080"/>
    </w:pPr>
    <w:rPr>
      <w:b/>
      <w:sz w:val="22"/>
    </w:rPr>
  </w:style>
  <w:style w:type="paragraph" w:styleId="BodyTextIndent2">
    <w:name w:val="Body Text Indent 2"/>
    <w:basedOn w:val="Normal"/>
    <w:pPr>
      <w:ind w:left="993"/>
      <w:jc w:val="both"/>
      <w:outlineLvl w:val="0"/>
    </w:pPr>
  </w:style>
  <w:style w:type="paragraph" w:styleId="BalloonText">
    <w:name w:val="Balloon Text"/>
    <w:basedOn w:val="Normal"/>
    <w:semiHidden/>
    <w:rsid w:val="00230841"/>
    <w:rPr>
      <w:rFonts w:ascii="Tahoma" w:hAnsi="Tahoma" w:cs="Tahoma"/>
      <w:sz w:val="16"/>
      <w:szCs w:val="16"/>
    </w:rPr>
  </w:style>
  <w:style w:type="table" w:styleId="TableGrid">
    <w:name w:val="Table Grid"/>
    <w:basedOn w:val="TableNormal"/>
    <w:rsid w:val="007C70F9"/>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F726A3"/>
    <w:pPr>
      <w:spacing w:after="160" w:line="240" w:lineRule="exact"/>
    </w:pPr>
    <w:rPr>
      <w:rFonts w:ascii="Verdana" w:hAnsi="Verdana"/>
      <w:sz w:val="22"/>
    </w:rPr>
  </w:style>
  <w:style w:type="character" w:styleId="CommentReference">
    <w:name w:val="annotation reference"/>
    <w:rsid w:val="007052AA"/>
    <w:rPr>
      <w:sz w:val="16"/>
      <w:szCs w:val="16"/>
    </w:rPr>
  </w:style>
  <w:style w:type="paragraph" w:styleId="CommentText">
    <w:name w:val="annotation text"/>
    <w:basedOn w:val="Normal"/>
    <w:link w:val="CommentTextChar"/>
    <w:rsid w:val="007052AA"/>
  </w:style>
  <w:style w:type="character" w:customStyle="1" w:styleId="CommentTextChar">
    <w:name w:val="Comment Text Char"/>
    <w:link w:val="CommentText"/>
    <w:rsid w:val="007052AA"/>
    <w:rPr>
      <w:rFonts w:ascii="Arial" w:hAnsi="Arial"/>
      <w:lang w:eastAsia="en-US"/>
    </w:rPr>
  </w:style>
  <w:style w:type="paragraph" w:styleId="CommentSubject">
    <w:name w:val="annotation subject"/>
    <w:basedOn w:val="CommentText"/>
    <w:next w:val="CommentText"/>
    <w:link w:val="CommentSubjectChar"/>
    <w:rsid w:val="007052AA"/>
    <w:rPr>
      <w:b/>
      <w:bCs/>
    </w:rPr>
  </w:style>
  <w:style w:type="character" w:customStyle="1" w:styleId="CommentSubjectChar">
    <w:name w:val="Comment Subject Char"/>
    <w:link w:val="CommentSubject"/>
    <w:rsid w:val="007052AA"/>
    <w:rPr>
      <w:rFonts w:ascii="Arial" w:hAnsi="Arial"/>
      <w:b/>
      <w:bCs/>
      <w:lang w:eastAsia="en-US"/>
    </w:rPr>
  </w:style>
  <w:style w:type="paragraph" w:styleId="Revision">
    <w:name w:val="Revision"/>
    <w:hidden/>
    <w:uiPriority w:val="99"/>
    <w:semiHidden/>
    <w:rsid w:val="006B7408"/>
    <w:rPr>
      <w:rFonts w:ascii="Arial" w:hAnsi="Arial"/>
      <w:lang w:eastAsia="en-US"/>
    </w:rPr>
  </w:style>
  <w:style w:type="character" w:customStyle="1" w:styleId="Heading3Char">
    <w:name w:val="Heading 3 Char"/>
    <w:basedOn w:val="DefaultParagraphFont"/>
    <w:link w:val="Heading3"/>
    <w:rsid w:val="004E48B5"/>
    <w:rPr>
      <w:rFonts w:ascii="Arial" w:hAnsi="Arial"/>
      <w:lang w:eastAsia="en-US"/>
    </w:rPr>
  </w:style>
  <w:style w:type="character" w:customStyle="1" w:styleId="Heading4Char">
    <w:name w:val="Heading 4 Char"/>
    <w:basedOn w:val="DefaultParagraphFont"/>
    <w:link w:val="Heading4"/>
    <w:rsid w:val="00AD163D"/>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3940">
      <w:bodyDiv w:val="1"/>
      <w:marLeft w:val="0"/>
      <w:marRight w:val="0"/>
      <w:marTop w:val="0"/>
      <w:marBottom w:val="0"/>
      <w:divBdr>
        <w:top w:val="none" w:sz="0" w:space="0" w:color="auto"/>
        <w:left w:val="none" w:sz="0" w:space="0" w:color="auto"/>
        <w:bottom w:val="none" w:sz="0" w:space="0" w:color="auto"/>
        <w:right w:val="none" w:sz="0" w:space="0" w:color="auto"/>
      </w:divBdr>
    </w:div>
    <w:div w:id="60101375">
      <w:bodyDiv w:val="1"/>
      <w:marLeft w:val="0"/>
      <w:marRight w:val="0"/>
      <w:marTop w:val="0"/>
      <w:marBottom w:val="0"/>
      <w:divBdr>
        <w:top w:val="none" w:sz="0" w:space="0" w:color="auto"/>
        <w:left w:val="none" w:sz="0" w:space="0" w:color="auto"/>
        <w:bottom w:val="none" w:sz="0" w:space="0" w:color="auto"/>
        <w:right w:val="none" w:sz="0" w:space="0" w:color="auto"/>
      </w:divBdr>
    </w:div>
    <w:div w:id="210728067">
      <w:bodyDiv w:val="1"/>
      <w:marLeft w:val="0"/>
      <w:marRight w:val="0"/>
      <w:marTop w:val="0"/>
      <w:marBottom w:val="0"/>
      <w:divBdr>
        <w:top w:val="none" w:sz="0" w:space="0" w:color="auto"/>
        <w:left w:val="none" w:sz="0" w:space="0" w:color="auto"/>
        <w:bottom w:val="none" w:sz="0" w:space="0" w:color="auto"/>
        <w:right w:val="none" w:sz="0" w:space="0" w:color="auto"/>
      </w:divBdr>
    </w:div>
    <w:div w:id="580725520">
      <w:bodyDiv w:val="1"/>
      <w:marLeft w:val="0"/>
      <w:marRight w:val="0"/>
      <w:marTop w:val="0"/>
      <w:marBottom w:val="0"/>
      <w:divBdr>
        <w:top w:val="none" w:sz="0" w:space="0" w:color="auto"/>
        <w:left w:val="none" w:sz="0" w:space="0" w:color="auto"/>
        <w:bottom w:val="none" w:sz="0" w:space="0" w:color="auto"/>
        <w:right w:val="none" w:sz="0" w:space="0" w:color="auto"/>
      </w:divBdr>
    </w:div>
    <w:div w:id="824975997">
      <w:bodyDiv w:val="1"/>
      <w:marLeft w:val="0"/>
      <w:marRight w:val="0"/>
      <w:marTop w:val="0"/>
      <w:marBottom w:val="0"/>
      <w:divBdr>
        <w:top w:val="none" w:sz="0" w:space="0" w:color="auto"/>
        <w:left w:val="none" w:sz="0" w:space="0" w:color="auto"/>
        <w:bottom w:val="none" w:sz="0" w:space="0" w:color="auto"/>
        <w:right w:val="none" w:sz="0" w:space="0" w:color="auto"/>
      </w:divBdr>
    </w:div>
    <w:div w:id="206845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2e3132a0-aaf2-4326-8928-c084593c093d">
      <UserInfo>
        <DisplayName/>
        <AccountId xsi:nil="true"/>
        <AccountType/>
      </UserInfo>
    </SharedWithUsers>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F8CD8C-D0AE-4EA5-9B30-743984292597}">
  <ds:schemaRefs>
    <ds:schemaRef ds:uri="http://schemas.microsoft.com/sharepoint/v3/contenttype/forms"/>
  </ds:schemaRefs>
</ds:datastoreItem>
</file>

<file path=customXml/itemProps2.xml><?xml version="1.0" encoding="utf-8"?>
<ds:datastoreItem xmlns:ds="http://schemas.openxmlformats.org/officeDocument/2006/customXml" ds:itemID="{B72D433E-55A4-40B2-96A3-897908995B24}">
  <ds:schemaRefs>
    <ds:schemaRef ds:uri="http://schemas.openxmlformats.org/officeDocument/2006/bibliography"/>
  </ds:schemaRefs>
</ds:datastoreItem>
</file>

<file path=customXml/itemProps3.xml><?xml version="1.0" encoding="utf-8"?>
<ds:datastoreItem xmlns:ds="http://schemas.openxmlformats.org/officeDocument/2006/customXml" ds:itemID="{CD1725F4-6CEF-4EAB-9D63-E1009367B953}">
  <ds:schemaRefs>
    <ds:schemaRef ds:uri="http://schemas.microsoft.com/office/2006/metadata/properties"/>
    <ds:schemaRef ds:uri="http://schemas.microsoft.com/office/infopath/2007/PartnerControls"/>
    <ds:schemaRef ds:uri="2e3132a0-aaf2-4326-8928-c084593c093d"/>
    <ds:schemaRef ds:uri="63cc5491-11d0-42b6-aa67-deea8f49087f"/>
    <ds:schemaRef ds:uri="35ebc48a-dc9e-45bc-8496-b347132bae57"/>
  </ds:schemaRefs>
</ds:datastoreItem>
</file>

<file path=customXml/itemProps4.xml><?xml version="1.0" encoding="utf-8"?>
<ds:datastoreItem xmlns:ds="http://schemas.openxmlformats.org/officeDocument/2006/customXml" ds:itemID="{C4A2D0E0-E743-46AB-980A-E1B11B051A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5</TotalTime>
  <Pages>27</Pages>
  <Words>8175</Words>
  <Characters>46602</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54668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STCP11-1 </dc:title>
  <dc:subject/>
  <dc:creator>Peaceful</dc:creator>
  <cp:keywords/>
  <cp:lastModifiedBy>Steve Baker [NESO]</cp:lastModifiedBy>
  <cp:revision>9</cp:revision>
  <cp:lastPrinted>2025-09-11T08:55:00Z</cp:lastPrinted>
  <dcterms:created xsi:type="dcterms:W3CDTF">2025-09-11T08:53:00Z</dcterms:created>
  <dcterms:modified xsi:type="dcterms:W3CDTF">2025-10-15T17:16:00Z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0x010100B4C46F44E5CB4144B14721DA3AAC8360</vt:lpwstr>
  </property>
  <property fmtid="{D5CDD505-2E9C-101B-9397-08002B2CF9AE}" pid="4" name="IconOverlay">
    <vt:lpwstr/>
  </property>
  <property fmtid="{D5CDD505-2E9C-101B-9397-08002B2CF9AE}" pid="5" name="test">
    <vt:lpwstr/>
  </property>
  <property fmtid="{D5CDD505-2E9C-101B-9397-08002B2CF9AE}" pid="6" name="_AdHocReviewCycleID">
    <vt:i4>514105346</vt:i4>
  </property>
  <property fmtid="{D5CDD505-2E9C-101B-9397-08002B2CF9AE}" pid="7" name="_EmailSubject">
    <vt:lpwstr>STCP Modification Proposal - Interface Design Changes (2)</vt:lpwstr>
  </property>
  <property fmtid="{D5CDD505-2E9C-101B-9397-08002B2CF9AE}" pid="8" name="_AuthorEmail">
    <vt:lpwstr>Bec.Thornton@nationalgrid.com</vt:lpwstr>
  </property>
  <property fmtid="{D5CDD505-2E9C-101B-9397-08002B2CF9AE}" pid="9" name="_AuthorEmailDisplayName">
    <vt:lpwstr>Thornton, Bec</vt:lpwstr>
  </property>
  <property fmtid="{D5CDD505-2E9C-101B-9397-08002B2CF9AE}" pid="10" name="_PreviousAdHocReviewCycleID">
    <vt:i4>-402153840</vt:i4>
  </property>
  <property fmtid="{D5CDD505-2E9C-101B-9397-08002B2CF9AE}" pid="11" name="_ReviewingToolsShownOnce">
    <vt:lpwstr/>
  </property>
  <property fmtid="{D5CDD505-2E9C-101B-9397-08002B2CF9AE}" pid="12" name="MediaServiceImageTags">
    <vt:lpwstr/>
  </property>
  <property fmtid="{D5CDD505-2E9C-101B-9397-08002B2CF9AE}" pid="13" name="Order">
    <vt:r8>3287800</vt:r8>
  </property>
  <property fmtid="{D5CDD505-2E9C-101B-9397-08002B2CF9AE}" pid="14" name="xd_Signature">
    <vt:bool>false</vt:bool>
  </property>
  <property fmtid="{D5CDD505-2E9C-101B-9397-08002B2CF9AE}" pid="15" name="xd_ProgID">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y fmtid="{D5CDD505-2E9C-101B-9397-08002B2CF9AE}" pid="20" name="docLang">
    <vt:lpwstr>en</vt:lpwstr>
  </property>
</Properties>
</file>